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rPr>
        <w:t>2</w:t>
      </w:r>
      <w:r>
        <w:rPr>
          <w:rFonts w:ascii="方正小标宋简体" w:hAnsi="方正小标宋简体" w:eastAsia="方正小标宋简体" w:cs="方正小标宋简体"/>
          <w:sz w:val="44"/>
          <w:szCs w:val="44"/>
        </w:rPr>
        <w:t>年度广东省文化和旅游厅职称</w:t>
      </w:r>
      <w:r>
        <w:rPr>
          <w:rFonts w:hint="eastAsia" w:ascii="方正小标宋简体" w:hAnsi="方正小标宋简体" w:eastAsia="方正小标宋简体" w:cs="方正小标宋简体"/>
          <w:sz w:val="44"/>
          <w:szCs w:val="44"/>
        </w:rPr>
        <w:t>评审</w:t>
      </w:r>
    </w:p>
    <w:p>
      <w:pPr>
        <w:spacing w:line="580" w:lineRule="exact"/>
        <w:jc w:val="center"/>
        <w:rPr>
          <w:rFonts w:hint="eastAsia" w:ascii="方正小标宋简体" w:hAnsi="方正小标宋简体" w:eastAsia="方正小标宋简体" w:cs="方正小标宋简体"/>
          <w:sz w:val="44"/>
          <w:szCs w:val="44"/>
          <w:lang w:val="en-US" w:eastAsia="zh-CN"/>
        </w:rPr>
      </w:pPr>
      <w:r>
        <w:rPr>
          <w:rFonts w:ascii="方正小标宋简体" w:hAnsi="方正小标宋简体" w:eastAsia="方正小标宋简体" w:cs="方正小标宋简体"/>
          <w:sz w:val="44"/>
          <w:szCs w:val="44"/>
        </w:rPr>
        <w:t>申报指南</w:t>
      </w:r>
      <w:r>
        <w:rPr>
          <w:rFonts w:hint="eastAsia" w:ascii="方正小标宋简体" w:hAnsi="方正小标宋简体" w:eastAsia="方正小标宋简体" w:cs="方正小标宋简体"/>
          <w:sz w:val="44"/>
          <w:szCs w:val="44"/>
          <w:lang w:eastAsia="zh-CN"/>
        </w:rPr>
        <w:t>（图书资料专业）</w:t>
      </w:r>
    </w:p>
    <w:p/>
    <w:p>
      <w:pPr>
        <w:ind w:firstLine="632" w:firstLineChars="200"/>
        <w:rPr>
          <w:rFonts w:ascii="黑体" w:hAnsi="黑体" w:eastAsia="黑体" w:cs="黑体"/>
        </w:rPr>
      </w:pPr>
      <w:r>
        <w:rPr>
          <w:rFonts w:hint="eastAsia" w:ascii="黑体" w:hAnsi="黑体" w:eastAsia="黑体" w:cs="黑体"/>
        </w:rPr>
        <w:t>一、适用范围</w:t>
      </w:r>
    </w:p>
    <w:p>
      <w:pPr>
        <w:ind w:firstLine="632" w:firstLineChars="200"/>
        <w:rPr>
          <w:rFonts w:cs="仿宋_GB2312"/>
        </w:rPr>
      </w:pPr>
      <w:r>
        <w:rPr>
          <w:rFonts w:hint="eastAsia" w:ascii="仿宋_GB2312" w:hAnsi="仿宋_GB2312" w:eastAsia="仿宋_GB2312" w:cs="仿宋_GB2312"/>
          <w:sz w:val="32"/>
          <w:szCs w:val="32"/>
          <w:lang w:val="en-US" w:eastAsia="zh-CN"/>
        </w:rPr>
        <w:t>适用于广东省文化和旅游厅负责组织（含委托评审）的图书资料专业职称的评审。</w:t>
      </w:r>
    </w:p>
    <w:p>
      <w:pPr>
        <w:ind w:firstLine="632" w:firstLineChars="200"/>
        <w:rPr>
          <w:rFonts w:ascii="黑体" w:hAnsi="黑体" w:eastAsia="黑体" w:cs="黑体"/>
        </w:rPr>
      </w:pPr>
      <w:r>
        <w:rPr>
          <w:rFonts w:hint="eastAsia" w:ascii="黑体" w:hAnsi="黑体" w:eastAsia="黑体" w:cs="黑体"/>
        </w:rPr>
        <w:t>二、申报条件</w:t>
      </w:r>
    </w:p>
    <w:p>
      <w:pPr>
        <w:ind w:firstLine="632" w:firstLineChars="200"/>
        <w:rPr>
          <w:rFonts w:cs="仿宋_GB2312"/>
        </w:rPr>
      </w:pPr>
      <w:r>
        <w:rPr>
          <w:rFonts w:hint="eastAsia" w:cs="仿宋_GB2312"/>
        </w:rPr>
        <w:t>图书资料专业的评审申报条件按照《广东省人力资源和社会保障厅、广东省文化和旅游厅关于印发〈广东省深化图书资料专业人员职称制度改革实施方案〉的通知》（粤人社规〔</w:t>
      </w:r>
      <w:r>
        <w:rPr>
          <w:rFonts w:cs="仿宋_GB2312"/>
        </w:rPr>
        <w:t>2021〕30号）附件的《广东省图书资料专业人员职称评价标准条件》《广东省群众文化专业人员职称评价标准条件》执行。</w:t>
      </w:r>
    </w:p>
    <w:p>
      <w:pPr>
        <w:ind w:firstLine="632" w:firstLineChars="200"/>
        <w:rPr>
          <w:rFonts w:ascii="黑体" w:hAnsi="黑体" w:eastAsia="黑体" w:cs="黑体"/>
        </w:rPr>
      </w:pPr>
      <w:r>
        <w:rPr>
          <w:rFonts w:hint="eastAsia" w:ascii="黑体" w:hAnsi="黑体" w:eastAsia="黑体" w:cs="黑体"/>
        </w:rPr>
        <w:t>三、职称资历年限和申报材料时段的计算</w:t>
      </w:r>
    </w:p>
    <w:p>
      <w:pPr>
        <w:ind w:firstLine="632" w:firstLineChars="200"/>
        <w:rPr>
          <w:rFonts w:cs="仿宋_GB2312"/>
        </w:rPr>
      </w:pPr>
      <w:r>
        <w:rPr>
          <w:rFonts w:hint="eastAsia" w:cs="仿宋_GB2312"/>
        </w:rPr>
        <w:t>（一）</w:t>
      </w:r>
      <w:r>
        <w:rPr>
          <w:rFonts w:cs="仿宋_GB2312"/>
        </w:rPr>
        <w:t>对于202</w:t>
      </w:r>
      <w:r>
        <w:rPr>
          <w:rFonts w:hint="eastAsia" w:cs="仿宋_GB2312"/>
          <w:lang w:val="en-US" w:eastAsia="zh-CN"/>
        </w:rPr>
        <w:t>1</w:t>
      </w:r>
      <w:r>
        <w:rPr>
          <w:rFonts w:cs="仿宋_GB2312"/>
        </w:rPr>
        <w:t>年度及此后评审取得职称的人员，评审高一级职称时，职称资历年限和有效材料时段的起算时间为本级职称评审年度的下一自然年1月1日，截止时间为2022年12月31日；</w:t>
      </w:r>
    </w:p>
    <w:p>
      <w:pPr>
        <w:ind w:firstLine="632" w:firstLineChars="200"/>
        <w:rPr>
          <w:rFonts w:cs="仿宋_GB2312"/>
        </w:rPr>
      </w:pPr>
      <w:r>
        <w:rPr>
          <w:rFonts w:hint="eastAsia" w:cs="仿宋_GB2312"/>
        </w:rPr>
        <w:t>（二）</w:t>
      </w:r>
      <w:r>
        <w:rPr>
          <w:rFonts w:cs="仿宋_GB2312"/>
        </w:rPr>
        <w:t>对于2020年度及以前年度评审取得职称的人员，评审高一级职称时，职称资历年限的起算时间为本级职称评审年度的1月1日，截止时间为2022年12月31日；有效材料时段的起算时间为本级职称评审年度的9月1日，截止时间为2022年12月31日；</w:t>
      </w:r>
    </w:p>
    <w:p>
      <w:pPr>
        <w:ind w:firstLine="632" w:firstLineChars="200"/>
        <w:rPr>
          <w:rFonts w:cs="仿宋_GB2312"/>
        </w:rPr>
      </w:pPr>
      <w:r>
        <w:rPr>
          <w:rFonts w:hint="eastAsia" w:cs="仿宋_GB2312"/>
        </w:rPr>
        <w:t>（三）</w:t>
      </w:r>
      <w:r>
        <w:rPr>
          <w:rFonts w:cs="仿宋_GB2312"/>
        </w:rPr>
        <w:t>对于通过考试和认定取得职称的人员，评审高一级职称时，职称资历年限和有效材料时段的起算时间为考试和认定通过之日，截止时间为2022年12月31日。</w:t>
      </w:r>
    </w:p>
    <w:p>
      <w:pPr>
        <w:ind w:firstLine="632" w:firstLineChars="200"/>
        <w:rPr>
          <w:rFonts w:ascii="黑体" w:hAnsi="黑体" w:eastAsia="黑体" w:cs="黑体"/>
        </w:rPr>
      </w:pPr>
      <w:r>
        <w:rPr>
          <w:rFonts w:hint="eastAsia" w:ascii="黑体" w:hAnsi="黑体" w:eastAsia="黑体" w:cs="黑体"/>
        </w:rPr>
        <w:t>四、申报和评审流程</w:t>
      </w:r>
    </w:p>
    <w:p>
      <w:pPr>
        <w:ind w:firstLine="632" w:firstLineChars="200"/>
        <w:rPr>
          <w:rFonts w:cs="仿宋_GB2312"/>
        </w:rPr>
      </w:pPr>
      <w:r>
        <w:rPr>
          <w:rFonts w:hint="eastAsia" w:cs="仿宋_GB2312"/>
          <w:b/>
        </w:rPr>
        <w:t>（一）准备材料。</w:t>
      </w:r>
      <w:r>
        <w:rPr>
          <w:rFonts w:hint="eastAsia" w:cs="仿宋_GB2312"/>
        </w:rPr>
        <w:t>申报人按照广东省文化和旅游厅发布的评审工作通知，准备相应申报材料。</w:t>
      </w:r>
    </w:p>
    <w:p>
      <w:pPr>
        <w:ind w:firstLine="632" w:firstLineChars="200"/>
        <w:rPr>
          <w:rFonts w:cs="仿宋_GB2312"/>
        </w:rPr>
      </w:pPr>
      <w:r>
        <w:rPr>
          <w:rFonts w:hint="eastAsia" w:cs="仿宋_GB2312"/>
          <w:b/>
        </w:rPr>
        <w:t>（二）单位审核。</w:t>
      </w:r>
      <w:r>
        <w:rPr>
          <w:rFonts w:hint="eastAsia" w:cs="仿宋_GB2312"/>
        </w:rPr>
        <w:t>申报人所在单位对申报人提交的材料进行审核，重点核验提交材料的真实性、准确性、可靠性和规范性，审核无误后在有关表格的相应栏目内签署意见和加盖单位公章。</w:t>
      </w:r>
    </w:p>
    <w:p>
      <w:pPr>
        <w:ind w:firstLine="632" w:firstLineChars="200"/>
        <w:rPr>
          <w:rFonts w:cs="仿宋_GB2312"/>
        </w:rPr>
      </w:pPr>
      <w:r>
        <w:rPr>
          <w:rFonts w:hint="eastAsia" w:cs="仿宋_GB2312"/>
          <w:b/>
        </w:rPr>
        <w:t>（三）单位评价。</w:t>
      </w:r>
      <w:r>
        <w:rPr>
          <w:rFonts w:hint="eastAsia" w:cs="仿宋_GB2312"/>
        </w:rPr>
        <w:t>申报人所在单位对申报人的专业知识、能力、品德、业绩等给予全面、客观的评价（如申报人是单位主要负责人，则由申报人上级主管部门进行评价），并将评价意见填入有关表格的相应栏目内。评价意见一般不少于</w:t>
      </w:r>
      <w:r>
        <w:rPr>
          <w:rFonts w:cs="仿宋_GB2312"/>
        </w:rPr>
        <w:t>150字。</w:t>
      </w:r>
    </w:p>
    <w:p>
      <w:pPr>
        <w:ind w:firstLine="632" w:firstLineChars="200"/>
        <w:rPr>
          <w:rFonts w:cs="仿宋_GB2312"/>
        </w:rPr>
      </w:pPr>
      <w:r>
        <w:rPr>
          <w:rFonts w:hint="eastAsia" w:cs="仿宋_GB2312"/>
          <w:b/>
        </w:rPr>
        <w:t>（四）评前公示。</w:t>
      </w:r>
      <w:r>
        <w:rPr>
          <w:rFonts w:hint="eastAsia" w:cs="仿宋_GB2312"/>
        </w:rPr>
        <w:t>申报人所在单位对申报人提交的材料在单位显著位置进行不少于</w:t>
      </w:r>
      <w:r>
        <w:rPr>
          <w:rFonts w:cs="仿宋_GB2312"/>
        </w:rPr>
        <w:t>5个工作日的评前公示。经公示无异议的，在有关表格的相应栏目内签署公示结果；公示中或公示后有异议、投诉举报的，由申报人所在单位负责核查。经查实存在弄虚作假或其他违规行为的申报材料不予报送，并按有关规定处理；对举报问题一时难以核实的，应如实注明，评审材料先行报送，核实后及时报送核实结果。</w:t>
      </w:r>
    </w:p>
    <w:p>
      <w:pPr>
        <w:ind w:firstLine="632" w:firstLineChars="200"/>
        <w:rPr>
          <w:rFonts w:cs="仿宋_GB2312"/>
        </w:rPr>
      </w:pPr>
      <w:r>
        <w:rPr>
          <w:rFonts w:hint="eastAsia" w:cs="仿宋_GB2312"/>
          <w:b/>
        </w:rPr>
        <w:t>（五）上级主管部门审核。</w:t>
      </w:r>
      <w:r>
        <w:rPr>
          <w:rFonts w:hint="eastAsia" w:cs="仿宋_GB2312"/>
        </w:rPr>
        <w:t>评前公示结束后，申报人所在单位统一将申报材料报送上级主管部门（地级以上市文化广电旅游体育局或省直厅、局及相应人社部门）进行审核</w:t>
      </w:r>
      <w:r>
        <w:rPr>
          <w:rFonts w:cs="仿宋_GB2312"/>
        </w:rPr>
        <w:t>,并在有关表格的相应栏目签署审核意见和加盖公章。其中，属于委托评审的须由申报者所在地人社部门在《广东省职称评审表》（申报评审表二）“委托评审”页内加具意见并加盖公章。</w:t>
      </w:r>
    </w:p>
    <w:p>
      <w:pPr>
        <w:ind w:firstLine="632" w:firstLineChars="200"/>
        <w:rPr>
          <w:rFonts w:cs="仿宋_GB2312"/>
        </w:rPr>
      </w:pPr>
      <w:r>
        <w:rPr>
          <w:rFonts w:hint="eastAsia" w:cs="仿宋_GB2312"/>
          <w:b/>
        </w:rPr>
        <w:t>（六）职称办受理申报。</w:t>
      </w:r>
      <w:r>
        <w:rPr>
          <w:rFonts w:hint="eastAsia" w:cs="仿宋_GB2312"/>
        </w:rPr>
        <w:t>省文化和旅游厅职称评审日常工作部门办公室（以下简称“职称办”）统一受理审核合格的申报材料。其中，各地市单位的申报材料由地级以上市文化广电旅游体育局按照职能权限进行报送；省直单位、非文化系统单位由所在单位进行报送；非公有制组织和自由职业人员经申报点受理审核后报送。报送时需附上加盖单位公章的《关于报送职称申报材料的报告（函）》。</w:t>
      </w:r>
    </w:p>
    <w:p>
      <w:pPr>
        <w:ind w:firstLine="632" w:firstLineChars="200"/>
        <w:rPr>
          <w:rFonts w:cs="仿宋_GB2312"/>
        </w:rPr>
      </w:pPr>
      <w:r>
        <w:rPr>
          <w:rFonts w:hint="eastAsia" w:cs="仿宋_GB2312"/>
          <w:b/>
        </w:rPr>
        <w:t>（七）审核材料。</w:t>
      </w:r>
      <w:r>
        <w:rPr>
          <w:rFonts w:hint="eastAsia" w:cs="仿宋_GB2312"/>
        </w:rPr>
        <w:t>职称办受理申报材料后进行审核。审核合格的，通知缴交评审费并安排上会；审核不合格的，按原报送渠道退回并请报送部门告知申报人。</w:t>
      </w:r>
    </w:p>
    <w:p>
      <w:pPr>
        <w:ind w:firstLine="632" w:firstLineChars="200"/>
        <w:rPr>
          <w:rFonts w:cs="仿宋_GB2312"/>
        </w:rPr>
      </w:pPr>
      <w:r>
        <w:rPr>
          <w:rFonts w:hint="eastAsia" w:cs="仿宋_GB2312"/>
          <w:b/>
        </w:rPr>
        <w:t>（八）面试答辩与评审。</w:t>
      </w:r>
      <w:r>
        <w:rPr>
          <w:rFonts w:hint="eastAsia" w:cs="仿宋_GB2312"/>
        </w:rPr>
        <w:t>材料审核结束后，职称办通知相关申报者进行面试答辩并组织评审会。</w:t>
      </w:r>
    </w:p>
    <w:p>
      <w:pPr>
        <w:ind w:firstLine="632" w:firstLineChars="200"/>
        <w:rPr>
          <w:rFonts w:cs="仿宋_GB2312"/>
        </w:rPr>
      </w:pPr>
      <w:r>
        <w:rPr>
          <w:rFonts w:hint="eastAsia" w:cs="仿宋_GB2312"/>
          <w:b/>
        </w:rPr>
        <w:t>（九）结果公示。</w:t>
      </w:r>
      <w:r>
        <w:rPr>
          <w:rFonts w:hint="eastAsia" w:cs="仿宋_GB2312"/>
        </w:rPr>
        <w:t>评审结束后，评审通过人员名单在省文化和旅游厅</w:t>
      </w:r>
      <w:r>
        <w:rPr>
          <w:rFonts w:hint="eastAsia" w:cs="仿宋_GB2312"/>
          <w:lang w:eastAsia="zh-CN"/>
        </w:rPr>
        <w:t>官网</w:t>
      </w:r>
      <w:r>
        <w:rPr>
          <w:rFonts w:hint="eastAsia" w:cs="仿宋_GB2312"/>
        </w:rPr>
        <w:t>进行公示，申报人所在单位应同步公示。评后公示期为</w:t>
      </w:r>
      <w:r>
        <w:rPr>
          <w:rFonts w:cs="仿宋_GB2312"/>
        </w:rPr>
        <w:t>5个工作日。公示结束后，由申报人所在单位纪检（监察）或人事部门在《评委会评审通过人员公示表》上加具意见并加盖公章，报送职称办。</w:t>
      </w:r>
    </w:p>
    <w:p>
      <w:pPr>
        <w:ind w:firstLine="632" w:firstLineChars="200"/>
        <w:rPr>
          <w:rFonts w:cs="仿宋_GB2312"/>
        </w:rPr>
      </w:pPr>
      <w:r>
        <w:rPr>
          <w:rFonts w:hint="eastAsia" w:cs="仿宋_GB2312"/>
          <w:b/>
        </w:rPr>
        <w:t>（十）审批发证。</w:t>
      </w:r>
      <w:r>
        <w:rPr>
          <w:rFonts w:hint="eastAsia" w:cs="仿宋_GB2312"/>
        </w:rPr>
        <w:t>公示结束后，高级职称评审通过人员、省直中级职称评审通过人员的相关材料报送省人力资源和社会保障厅审批发证。委托评审的中级职称评审通过人员退还所在地人社部门审批发证。</w:t>
      </w:r>
    </w:p>
    <w:p>
      <w:pPr>
        <w:ind w:firstLine="632" w:firstLineChars="200"/>
        <w:rPr>
          <w:rFonts w:ascii="黑体" w:hAnsi="黑体" w:eastAsia="黑体" w:cs="黑体"/>
        </w:rPr>
      </w:pPr>
      <w:r>
        <w:rPr>
          <w:rFonts w:hint="eastAsia" w:ascii="黑体" w:hAnsi="黑体" w:eastAsia="黑体" w:cs="黑体"/>
        </w:rPr>
        <w:t>五、材料要求</w:t>
      </w:r>
    </w:p>
    <w:p>
      <w:pPr>
        <w:ind w:firstLine="632" w:firstLineChars="200"/>
        <w:rPr>
          <w:rFonts w:cs="仿宋_GB2312"/>
        </w:rPr>
      </w:pPr>
      <w:r>
        <w:rPr>
          <w:rFonts w:hint="eastAsia" w:cs="仿宋_GB2312"/>
        </w:rPr>
        <w:t>申报人需同时向人社部门、职称评审委员会办公室提交有关申报材料。</w:t>
      </w:r>
    </w:p>
    <w:p>
      <w:pPr>
        <w:ind w:firstLine="632" w:firstLineChars="200"/>
        <w:rPr>
          <w:rFonts w:ascii="楷体" w:hAnsi="楷体" w:eastAsia="楷体" w:cs="仿宋_GB2312"/>
        </w:rPr>
      </w:pPr>
      <w:r>
        <w:rPr>
          <w:rFonts w:hint="eastAsia" w:ascii="楷体" w:hAnsi="楷体" w:eastAsia="楷体" w:cs="仿宋_GB2312"/>
        </w:rPr>
        <w:t>（一）电子申报材料：向人社部门提交。</w:t>
      </w:r>
    </w:p>
    <w:p>
      <w:pPr>
        <w:numPr>
          <w:ilvl w:val="255"/>
          <w:numId w:val="0"/>
        </w:numPr>
        <w:ind w:firstLine="642"/>
        <w:rPr>
          <w:rFonts w:cs="仿宋_GB2312"/>
        </w:rPr>
      </w:pPr>
      <w:r>
        <w:rPr>
          <w:rFonts w:hint="eastAsia" w:cs="仿宋_GB2312"/>
          <w:bCs/>
          <w:szCs w:val="32"/>
        </w:rPr>
        <w:t>申报人应通过“</w:t>
      </w:r>
      <w:r>
        <w:rPr>
          <w:rFonts w:hint="eastAsia"/>
          <w:szCs w:val="32"/>
        </w:rPr>
        <w:t>广东省专业技术人才职称管理系统”（网址：https://www.gdhrss.gov.cn/gdweb/ggfw/web/pub/ggfwzyjs.do）提交电子材料，提交后自动生成《</w:t>
      </w:r>
      <w:r>
        <w:rPr>
          <w:rFonts w:hint="eastAsia" w:cs="仿宋_GB2312"/>
          <w:szCs w:val="32"/>
        </w:rPr>
        <w:t>广东省职称评审表》。</w:t>
      </w:r>
    </w:p>
    <w:p>
      <w:pPr>
        <w:ind w:firstLine="632" w:firstLineChars="200"/>
        <w:rPr>
          <w:rFonts w:ascii="楷体" w:hAnsi="楷体" w:eastAsia="楷体" w:cs="仿宋_GB2312"/>
        </w:rPr>
      </w:pPr>
      <w:r>
        <w:rPr>
          <w:rFonts w:hint="eastAsia" w:ascii="楷体" w:hAnsi="楷体" w:eastAsia="楷体" w:cs="仿宋_GB2312"/>
        </w:rPr>
        <w:t>（二）纸质申报材料：向职称评审委员会</w:t>
      </w:r>
      <w:ins w:id="0" w:author="郑源" w:date="2022-12-07T09:06:39Z">
        <w:r>
          <w:rPr>
            <w:rFonts w:hint="eastAsia" w:ascii="楷体" w:hAnsi="楷体" w:eastAsia="楷体" w:cs="仿宋_GB2312"/>
            <w:lang w:eastAsia="zh-CN"/>
          </w:rPr>
          <w:t>办公室</w:t>
        </w:r>
      </w:ins>
      <w:r>
        <w:rPr>
          <w:rFonts w:hint="eastAsia" w:ascii="楷体" w:hAnsi="楷体" w:eastAsia="楷体" w:cs="仿宋_GB2312"/>
        </w:rPr>
        <w:t>提交。</w:t>
      </w:r>
    </w:p>
    <w:p>
      <w:pPr>
        <w:ind w:firstLine="632" w:firstLineChars="200"/>
        <w:rPr>
          <w:szCs w:val="32"/>
        </w:rPr>
      </w:pPr>
      <w:r>
        <w:rPr>
          <w:rFonts w:hint="eastAsia" w:cs="仿宋_GB2312"/>
        </w:rPr>
        <w:t>纸质申报</w:t>
      </w:r>
      <w:r>
        <w:rPr>
          <w:rFonts w:hint="eastAsia"/>
          <w:szCs w:val="32"/>
        </w:rPr>
        <w:t>材料报送方式一般为现场报送：</w:t>
      </w:r>
      <w:r>
        <w:rPr>
          <w:rFonts w:hint="eastAsia" w:cs="仿宋_GB2312"/>
        </w:rPr>
        <w:t>申报人将纸质材料装袋报送所在单位人事部门，经所在单位、上级主管部门逐级审核后报送我厅职称办。申报人也可以通过我厅试运行的广东省文化艺术系列职称评审材料审核报送系统（</w:t>
      </w:r>
      <w:r>
        <w:t>http://culture.gdwsrc.net/</w:t>
      </w:r>
      <w:r>
        <w:rPr>
          <w:rFonts w:hint="eastAsia" w:cs="仿宋_GB2312"/>
        </w:rPr>
        <w:t>）报送材料：注册个人账号并关联所在单位，将纸质材料扫描上传至系统相关模块，用人单位和上级主管部门依次在线审核后提交至我厅职称办账户，经审核完善无误后，由各地市文广旅游</w:t>
      </w:r>
      <w:r>
        <w:rPr>
          <w:rFonts w:hint="eastAsia" w:cs="仿宋_GB2312"/>
          <w:lang w:eastAsia="zh-CN"/>
        </w:rPr>
        <w:t>体育</w:t>
      </w:r>
      <w:r>
        <w:rPr>
          <w:rFonts w:hint="eastAsia" w:cs="仿宋_GB2312"/>
        </w:rPr>
        <w:t>局集中报送或邮寄我厅职称办。</w:t>
      </w:r>
    </w:p>
    <w:p>
      <w:pPr>
        <w:ind w:firstLine="632" w:firstLineChars="200"/>
        <w:rPr>
          <w:rFonts w:cs="仿宋_GB2312"/>
        </w:rPr>
      </w:pPr>
      <w:r>
        <w:rPr>
          <w:rFonts w:hint="eastAsia" w:cs="仿宋_GB2312"/>
        </w:rPr>
        <w:t>纸质申报材料共分三类：</w:t>
      </w:r>
      <w:r>
        <w:rPr>
          <w:rFonts w:hint="eastAsia" w:cs="仿宋_GB2312"/>
          <w:b/>
          <w:bCs/>
        </w:rPr>
        <w:t>基础材料</w:t>
      </w:r>
      <w:r>
        <w:rPr>
          <w:rFonts w:hint="eastAsia" w:cs="仿宋_GB2312"/>
        </w:rPr>
        <w:t>、</w:t>
      </w:r>
      <w:r>
        <w:rPr>
          <w:rFonts w:hint="eastAsia" w:cs="仿宋_GB2312"/>
          <w:b/>
          <w:bCs/>
        </w:rPr>
        <w:t>业绩成果及论文论著材料</w:t>
      </w:r>
      <w:r>
        <w:rPr>
          <w:rFonts w:hint="eastAsia" w:cs="仿宋_GB2312"/>
        </w:rPr>
        <w:t>、</w:t>
      </w:r>
      <w:r>
        <w:rPr>
          <w:rFonts w:hint="eastAsia" w:cs="仿宋_GB2312"/>
          <w:b/>
          <w:bCs/>
        </w:rPr>
        <w:t>答辩材料</w:t>
      </w:r>
      <w:r>
        <w:rPr>
          <w:rFonts w:hint="eastAsia" w:cs="仿宋_GB2312"/>
        </w:rPr>
        <w:t>。</w:t>
      </w:r>
      <w:r>
        <w:rPr>
          <w:rFonts w:hint="eastAsia"/>
          <w:szCs w:val="32"/>
        </w:rPr>
        <w:t>表格</w:t>
      </w:r>
      <w:r>
        <w:rPr>
          <w:rFonts w:hint="eastAsia" w:cs="仿宋_GB2312"/>
        </w:rPr>
        <w:t>模板可在广东省文化和旅游厅官方网站（网址：</w:t>
      </w:r>
      <w:r>
        <w:rPr>
          <w:rFonts w:cs="仿宋_GB2312"/>
        </w:rPr>
        <w:t>http://whly.gd.gov.cn）“职称评审”栏目下载（打开路径为：首页→政务公开→人事信息→职称评审）</w:t>
      </w:r>
      <w:r>
        <w:rPr>
          <w:rFonts w:hint="eastAsia" w:cs="仿宋_GB2312"/>
        </w:rPr>
        <w:t>。</w:t>
      </w:r>
      <w:r>
        <w:rPr>
          <w:rFonts w:hint="eastAsia" w:cs="仿宋_GB2312"/>
          <w:szCs w:val="32"/>
        </w:rPr>
        <w:t>具</w:t>
      </w:r>
      <w:r>
        <w:rPr>
          <w:rFonts w:hint="eastAsia" w:cs="仿宋_GB2312"/>
        </w:rPr>
        <w:t>体提交数量、装订要求如下：</w:t>
      </w:r>
    </w:p>
    <w:p>
      <w:pPr>
        <w:ind w:firstLine="632" w:firstLineChars="200"/>
        <w:rPr>
          <w:rFonts w:cs="仿宋_GB2312"/>
          <w:b/>
        </w:rPr>
      </w:pPr>
      <w:r>
        <w:rPr>
          <w:rFonts w:cs="仿宋_GB2312"/>
          <w:b/>
        </w:rPr>
        <w:t>1.基础材料</w:t>
      </w:r>
    </w:p>
    <w:p>
      <w:pPr>
        <w:ind w:firstLine="632" w:firstLineChars="200"/>
        <w:rPr>
          <w:rFonts w:cs="仿宋_GB2312"/>
        </w:rPr>
      </w:pPr>
      <w:r>
        <w:rPr>
          <w:rFonts w:hint="eastAsia" w:cs="仿宋_GB2312"/>
        </w:rPr>
        <w:t>（</w:t>
      </w:r>
      <w:r>
        <w:rPr>
          <w:rFonts w:cs="仿宋_GB2312"/>
        </w:rPr>
        <w:t>1）《广东省文化和旅游厅文化艺术系列职称申报材料自查表》（表格附件三）1份，采用A4纸双面打印。（单独报送，不须装袋）</w:t>
      </w:r>
      <w:r>
        <w:rPr>
          <w:rFonts w:hint="eastAsia" w:cs="仿宋_GB2312"/>
        </w:rPr>
        <w:t>。</w:t>
      </w:r>
    </w:p>
    <w:p>
      <w:pPr>
        <w:ind w:firstLine="632" w:firstLineChars="200"/>
        <w:rPr>
          <w:rFonts w:cs="仿宋_GB2312"/>
        </w:rPr>
      </w:pPr>
      <w:r>
        <w:rPr>
          <w:rFonts w:hint="eastAsia" w:cs="仿宋_GB2312"/>
        </w:rPr>
        <w:t>（</w:t>
      </w:r>
      <w:r>
        <w:rPr>
          <w:rFonts w:cs="仿宋_GB2312"/>
        </w:rPr>
        <w:t>2）《送评材料目录单》（申报评审表一）1份，采用A4纸单面打印，粘贴在申报材料的A4档案袋封面。</w:t>
      </w:r>
    </w:p>
    <w:p>
      <w:pPr>
        <w:ind w:firstLine="632" w:firstLineChars="200"/>
        <w:rPr>
          <w:rFonts w:cs="仿宋_GB2312"/>
        </w:rPr>
      </w:pPr>
      <w:r>
        <w:rPr>
          <w:rFonts w:hint="eastAsia" w:cs="仿宋_GB2312"/>
        </w:rPr>
        <w:t>（</w:t>
      </w:r>
      <w:r>
        <w:rPr>
          <w:rFonts w:cs="仿宋_GB2312"/>
        </w:rPr>
        <w:t>3）《广东省职称评审表》（申报评审表二）1份，通过网上申报系统自动生成，共16页。采用A4纸双面打印，左侧装订。</w:t>
      </w:r>
    </w:p>
    <w:p>
      <w:pPr>
        <w:ind w:firstLine="632" w:firstLineChars="200"/>
        <w:rPr>
          <w:rFonts w:cs="仿宋_GB2312"/>
        </w:rPr>
      </w:pPr>
      <w:r>
        <w:rPr>
          <w:rFonts w:hint="eastAsia" w:cs="仿宋_GB2312"/>
        </w:rPr>
        <w:t>（</w:t>
      </w:r>
      <w:r>
        <w:rPr>
          <w:rFonts w:cs="仿宋_GB2312"/>
        </w:rPr>
        <w:t>4）《</w:t>
      </w:r>
      <w:r>
        <w:rPr>
          <w:rFonts w:hint="eastAsia" w:cs="仿宋_GB2312"/>
          <w:lang w:eastAsia="zh-CN"/>
        </w:rPr>
        <w:t>（）</w:t>
      </w:r>
      <w:r>
        <w:rPr>
          <w:rFonts w:cs="仿宋_GB2312"/>
        </w:rPr>
        <w:t>级职称申报人基本情况及评审登记表》（申报评审表三）原件1份，复印件30份，采用A3纸单面打印（不得加页和更改格式）。</w:t>
      </w:r>
    </w:p>
    <w:p>
      <w:pPr>
        <w:ind w:firstLine="632" w:firstLineChars="200"/>
        <w:rPr>
          <w:rFonts w:cs="仿宋_GB2312"/>
        </w:rPr>
      </w:pPr>
      <w:r>
        <w:rPr>
          <w:rFonts w:hint="eastAsia" w:cs="仿宋_GB2312"/>
        </w:rPr>
        <w:t>（</w:t>
      </w:r>
      <w:r>
        <w:rPr>
          <w:rFonts w:cs="仿宋_GB2312"/>
        </w:rPr>
        <w:t>5）“专业技术工作总结”原件1份，复印件30份，采用A3纸纵向单面打印（不得加页）。逐份装订在《()级职称申报人基本情况及评审登记表》后面，上方装订（请勿左侧装订）。</w:t>
      </w:r>
    </w:p>
    <w:p>
      <w:pPr>
        <w:ind w:firstLine="632" w:firstLineChars="200"/>
        <w:rPr>
          <w:rFonts w:cs="仿宋_GB2312"/>
        </w:rPr>
      </w:pPr>
      <w:r>
        <w:rPr>
          <w:rFonts w:hint="eastAsia" w:cs="仿宋_GB2312"/>
        </w:rPr>
        <w:t>（</w:t>
      </w:r>
      <w:r>
        <w:rPr>
          <w:rFonts w:cs="仿宋_GB2312"/>
        </w:rPr>
        <w:t>6）</w:t>
      </w:r>
      <w:r>
        <w:rPr>
          <w:rFonts w:hint="eastAsia" w:cs="仿宋_GB2312"/>
        </w:rPr>
        <w:t>《</w:t>
      </w:r>
      <w:r>
        <w:rPr>
          <w:rFonts w:cs="仿宋_GB2312"/>
        </w:rPr>
        <w:t>自评符合条件情况审核表</w:t>
      </w:r>
      <w:r>
        <w:rPr>
          <w:rFonts w:hint="eastAsia" w:cs="仿宋_GB2312"/>
        </w:rPr>
        <w:t>》（表格附件六）</w:t>
      </w:r>
      <w:r>
        <w:rPr>
          <w:rFonts w:cs="仿宋_GB2312"/>
        </w:rPr>
        <w:t>1份，采用A4纸双面打印</w:t>
      </w:r>
      <w:r>
        <w:rPr>
          <w:rFonts w:hint="eastAsia" w:cs="仿宋_GB2312"/>
        </w:rPr>
        <w:t>。</w:t>
      </w:r>
    </w:p>
    <w:p>
      <w:pPr>
        <w:ind w:firstLine="632" w:firstLineChars="200"/>
        <w:rPr>
          <w:rFonts w:cs="仿宋_GB2312"/>
        </w:rPr>
      </w:pPr>
      <w:r>
        <w:rPr>
          <w:rFonts w:hint="eastAsia" w:cs="仿宋_GB2312"/>
        </w:rPr>
        <w:t>（</w:t>
      </w:r>
      <w:r>
        <w:rPr>
          <w:rFonts w:cs="仿宋_GB2312"/>
        </w:rPr>
        <w:t>7）《证书、证明材料》（申报评审表四）1份，采用A4纸</w:t>
      </w:r>
      <w:r>
        <w:rPr>
          <w:rFonts w:hint="eastAsia" w:cs="仿宋_GB2312"/>
          <w:lang w:eastAsia="zh-CN"/>
        </w:rPr>
        <w:t>双</w:t>
      </w:r>
      <w:r>
        <w:rPr>
          <w:rFonts w:cs="仿宋_GB2312"/>
        </w:rPr>
        <w:t>面打印。后附相关证书、证明材料，装订成册。</w:t>
      </w:r>
    </w:p>
    <w:p>
      <w:pPr>
        <w:ind w:firstLine="632" w:firstLineChars="200"/>
        <w:rPr>
          <w:rFonts w:cs="仿宋_GB2312"/>
        </w:rPr>
      </w:pPr>
      <w:r>
        <w:rPr>
          <w:rFonts w:hint="eastAsia" w:cs="仿宋_GB2312"/>
        </w:rPr>
        <w:t>（</w:t>
      </w:r>
      <w:r>
        <w:rPr>
          <w:rFonts w:cs="仿宋_GB2312"/>
        </w:rPr>
        <w:t>8）《广东省专业技术人员申报职称评前公示情况表》（申报评审表</w:t>
      </w:r>
      <w:del w:id="1" w:author="郑源" w:date="2022-12-07T12:47:48Z">
        <w:r>
          <w:rPr>
            <w:rFonts w:cs="仿宋_GB2312"/>
          </w:rPr>
          <w:delText>七</w:delText>
        </w:r>
      </w:del>
      <w:ins w:id="2" w:author="郑源" w:date="2022-12-07T12:47:48Z">
        <w:r>
          <w:rPr>
            <w:rFonts w:hint="eastAsia" w:cs="仿宋_GB2312"/>
            <w:lang w:eastAsia="zh-CN"/>
          </w:rPr>
          <w:t>六</w:t>
        </w:r>
      </w:ins>
      <w:r>
        <w:rPr>
          <w:rFonts w:cs="仿宋_GB2312"/>
        </w:rPr>
        <w:t>）1份，采用A4纸单面打印。</w:t>
      </w:r>
    </w:p>
    <w:p>
      <w:pPr>
        <w:ind w:firstLine="632" w:firstLineChars="200"/>
        <w:rPr>
          <w:rFonts w:cs="仿宋_GB2312"/>
        </w:rPr>
      </w:pPr>
      <w:r>
        <w:rPr>
          <w:rFonts w:hint="eastAsia" w:cs="仿宋_GB2312"/>
        </w:rPr>
        <w:t>（9</w:t>
      </w:r>
      <w:r>
        <w:rPr>
          <w:rFonts w:cs="仿宋_GB2312"/>
        </w:rPr>
        <w:t>）《专业技术人员年度（聘任期满）考核登记表》（申报评审表</w:t>
      </w:r>
      <w:del w:id="3" w:author="郑源" w:date="2022-12-07T12:47:51Z">
        <w:r>
          <w:rPr>
            <w:rFonts w:cs="仿宋_GB2312"/>
          </w:rPr>
          <w:delText>八</w:delText>
        </w:r>
      </w:del>
      <w:ins w:id="4" w:author="郑源" w:date="2022-12-07T12:47:51Z">
        <w:r>
          <w:rPr>
            <w:rFonts w:hint="eastAsia" w:cs="仿宋_GB2312"/>
            <w:lang w:eastAsia="zh-CN"/>
          </w:rPr>
          <w:t>七</w:t>
        </w:r>
      </w:ins>
      <w:bookmarkStart w:id="0" w:name="_GoBack"/>
      <w:bookmarkEnd w:id="0"/>
      <w:r>
        <w:rPr>
          <w:rFonts w:cs="仿宋_GB2312"/>
        </w:rPr>
        <w:t>）1份，采用A4纸双面打印，</w:t>
      </w:r>
      <w:r>
        <w:rPr>
          <w:rFonts w:cs="仿宋_GB2312"/>
          <w:b/>
        </w:rPr>
        <w:t>后附获现职称以来各年度的年度考核登记表的复印件。</w:t>
      </w:r>
    </w:p>
    <w:p>
      <w:pPr>
        <w:ind w:firstLine="632" w:firstLineChars="200"/>
        <w:rPr>
          <w:rFonts w:cs="仿宋_GB2312"/>
        </w:rPr>
      </w:pPr>
      <w:r>
        <w:rPr>
          <w:rFonts w:hint="eastAsia" w:cs="仿宋_GB2312"/>
        </w:rPr>
        <w:t>（10</w:t>
      </w:r>
      <w:r>
        <w:rPr>
          <w:rFonts w:cs="仿宋_GB2312"/>
        </w:rPr>
        <w:t>）曾申报过同级别同专业职称的，须提供《历次申报职称情况表》（表格附件一）1份，采用A4纸单面打印。</w:t>
      </w:r>
    </w:p>
    <w:p>
      <w:pPr>
        <w:ind w:firstLine="632" w:firstLineChars="200"/>
        <w:rPr>
          <w:rFonts w:cs="仿宋_GB2312"/>
        </w:rPr>
      </w:pPr>
      <w:r>
        <w:rPr>
          <w:rFonts w:hint="eastAsia" w:cs="仿宋_GB2312"/>
        </w:rPr>
        <w:t>（</w:t>
      </w:r>
      <w:r>
        <w:rPr>
          <w:rFonts w:cs="仿宋_GB2312"/>
        </w:rPr>
        <w:t>1</w:t>
      </w:r>
      <w:r>
        <w:rPr>
          <w:rFonts w:hint="eastAsia" w:cs="仿宋_GB2312"/>
        </w:rPr>
        <w:t>1</w:t>
      </w:r>
      <w:r>
        <w:rPr>
          <w:rFonts w:cs="仿宋_GB2312"/>
        </w:rPr>
        <w:t>）属于转系列评审的，须提供原专业职称的《广东省职称评审表》复印件1份；属于同时或不同时申报两个系列的专业职称的，须提供另一系列《()级职称申报人基本情况及评审登记表》复印件1份。</w:t>
      </w:r>
    </w:p>
    <w:p>
      <w:pPr>
        <w:ind w:firstLine="632" w:firstLineChars="200"/>
        <w:rPr>
          <w:rFonts w:cs="仿宋_GB2312"/>
        </w:rPr>
      </w:pPr>
      <w:r>
        <w:rPr>
          <w:rFonts w:hint="eastAsia" w:cs="仿宋_GB2312"/>
        </w:rPr>
        <w:t>（</w:t>
      </w:r>
      <w:r>
        <w:rPr>
          <w:rFonts w:cs="仿宋_GB2312"/>
        </w:rPr>
        <w:t>1</w:t>
      </w:r>
      <w:r>
        <w:rPr>
          <w:rFonts w:hint="eastAsia" w:cs="仿宋_GB2312"/>
        </w:rPr>
        <w:t>2</w:t>
      </w:r>
      <w:r>
        <w:rPr>
          <w:rFonts w:cs="仿宋_GB2312"/>
        </w:rPr>
        <w:t>）</w:t>
      </w:r>
      <w:r>
        <w:rPr>
          <w:rFonts w:hint="eastAsia" w:ascii="仿宋_GB2312" w:hAnsi="仿宋_GB2312" w:eastAsia="仿宋_GB2312" w:cs="仿宋_GB2312"/>
          <w:sz w:val="32"/>
          <w:szCs w:val="32"/>
          <w:lang w:val="en-US" w:eastAsia="zh-CN"/>
        </w:rPr>
        <w:t>属于破格申报的，须提供《破格评审申请表》</w:t>
      </w:r>
      <w:r>
        <w:rPr>
          <w:rFonts w:hint="default" w:ascii="仿宋_GB2312" w:hAnsi="仿宋_GB2312" w:eastAsia="仿宋_GB2312" w:cs="仿宋_GB2312"/>
          <w:sz w:val="32"/>
          <w:szCs w:val="32"/>
          <w:lang w:val="en-US" w:eastAsia="zh-CN"/>
        </w:rPr>
        <w:t>（表格附件</w:t>
      </w:r>
      <w:r>
        <w:rPr>
          <w:rFonts w:hint="eastAsia" w:ascii="仿宋_GB2312" w:hAnsi="仿宋_GB2312" w:eastAsia="仿宋_GB2312" w:cs="仿宋_GB2312"/>
          <w:sz w:val="32"/>
          <w:szCs w:val="32"/>
          <w:lang w:val="en-US" w:eastAsia="zh-CN"/>
        </w:rPr>
        <w:t>四</w:t>
      </w:r>
      <w:r>
        <w:rPr>
          <w:rFonts w:hint="default" w:ascii="仿宋_GB2312" w:hAnsi="仿宋_GB2312" w:eastAsia="仿宋_GB2312" w:cs="仿宋_GB2312"/>
          <w:sz w:val="32"/>
          <w:szCs w:val="32"/>
          <w:lang w:val="en-US" w:eastAsia="zh-CN"/>
        </w:rPr>
        <w:t>）一式</w:t>
      </w:r>
      <w:r>
        <w:rPr>
          <w:rFonts w:hint="eastAsia" w:ascii="仿宋_GB2312" w:hAnsi="仿宋_GB2312" w:eastAsia="仿宋_GB2312" w:cs="仿宋_GB2312"/>
          <w:sz w:val="32"/>
          <w:szCs w:val="32"/>
          <w:lang w:val="en-US" w:eastAsia="zh-CN"/>
        </w:rPr>
        <w:t>5份，</w:t>
      </w:r>
      <w:r>
        <w:rPr>
          <w:rFonts w:hint="default" w:ascii="仿宋_GB2312" w:hAnsi="仿宋_GB2312" w:eastAsia="仿宋_GB2312" w:cs="仿宋_GB2312"/>
          <w:sz w:val="32"/>
          <w:szCs w:val="32"/>
          <w:lang w:val="en-US" w:eastAsia="zh-CN"/>
        </w:rPr>
        <w:t>并</w:t>
      </w:r>
      <w:r>
        <w:rPr>
          <w:rFonts w:hint="eastAsia" w:ascii="仿宋_GB2312" w:hAnsi="仿宋_GB2312" w:eastAsia="仿宋_GB2312" w:cs="仿宋_GB2312"/>
          <w:sz w:val="32"/>
          <w:szCs w:val="32"/>
          <w:lang w:val="en-US" w:eastAsia="zh-CN"/>
        </w:rPr>
        <w:t>在</w:t>
      </w:r>
      <w:r>
        <w:rPr>
          <w:rFonts w:hint="eastAsia" w:ascii="仿宋_GB2312" w:hAnsi="仿宋_GB2312" w:eastAsia="仿宋_GB2312" w:cs="仿宋_GB2312"/>
          <w:b/>
          <w:bCs/>
          <w:sz w:val="32"/>
          <w:szCs w:val="32"/>
          <w:lang w:val="en-US" w:eastAsia="zh-CN"/>
        </w:rPr>
        <w:t>每份</w:t>
      </w:r>
      <w:r>
        <w:rPr>
          <w:rFonts w:hint="eastAsia" w:ascii="仿宋_GB2312" w:hAnsi="仿宋_GB2312" w:eastAsia="仿宋_GB2312" w:cs="仿宋_GB2312"/>
          <w:sz w:val="32"/>
          <w:szCs w:val="32"/>
          <w:lang w:val="en-US" w:eastAsia="zh-CN"/>
        </w:rPr>
        <w:t>附上相应证明材料、单位申报请示及2名本专业领域正高级职称专家的书面推荐意见。</w:t>
      </w:r>
    </w:p>
    <w:p>
      <w:pPr>
        <w:ind w:firstLine="632" w:firstLineChars="200"/>
        <w:rPr>
          <w:rFonts w:cs="仿宋_GB2312"/>
        </w:rPr>
      </w:pPr>
      <w:r>
        <w:rPr>
          <w:rFonts w:hint="eastAsia" w:cs="仿宋_GB2312"/>
        </w:rPr>
        <w:t>（</w:t>
      </w:r>
      <w:r>
        <w:rPr>
          <w:rFonts w:hint="eastAsia" w:cs="仿宋_GB2312"/>
          <w:lang w:val="en-US" w:eastAsia="zh-CN"/>
        </w:rPr>
        <w:t>13</w:t>
      </w:r>
      <w:r>
        <w:rPr>
          <w:rFonts w:cs="仿宋_GB2312"/>
        </w:rPr>
        <w:t>）在省外取得现专业职称的，须提供《跨区域、跨单位流动专业技术人才职称确认表》（表格附件五）1份，采用A4纸单面打印。</w:t>
      </w:r>
    </w:p>
    <w:p>
      <w:pPr>
        <w:ind w:firstLine="632" w:firstLineChars="200"/>
        <w:rPr>
          <w:rFonts w:cs="仿宋_GB2312"/>
          <w:b/>
        </w:rPr>
      </w:pPr>
      <w:r>
        <w:rPr>
          <w:rFonts w:cs="仿宋_GB2312"/>
          <w:b/>
        </w:rPr>
        <w:t>2.业绩成果及论文论著材料</w:t>
      </w:r>
    </w:p>
    <w:p>
      <w:pPr>
        <w:ind w:firstLine="632" w:firstLineChars="200"/>
        <w:rPr>
          <w:rFonts w:cs="仿宋_GB2312"/>
        </w:rPr>
      </w:pPr>
      <w:r>
        <w:rPr>
          <w:rFonts w:hint="eastAsia" w:cs="仿宋_GB2312"/>
        </w:rPr>
        <w:t>（</w:t>
      </w:r>
      <w:r>
        <w:rPr>
          <w:rFonts w:cs="仿宋_GB2312"/>
        </w:rPr>
        <w:t>1）《业绩、成果材料》（申报评审表五）1份，采用A4纸单面打印。后附相关证书、证明、佐证材料的复印件，按“获奖材料”“科研成果、专利材料”“论文、论著材料”“其他业绩成果材料”分类装订成册。</w:t>
      </w:r>
    </w:p>
    <w:p>
      <w:pPr>
        <w:ind w:firstLine="632" w:firstLineChars="200"/>
        <w:rPr>
          <w:rFonts w:cs="仿宋_GB2312"/>
        </w:rPr>
      </w:pPr>
      <w:r>
        <w:rPr>
          <w:rFonts w:hint="eastAsia" w:cs="仿宋_GB2312"/>
        </w:rPr>
        <w:t>（</w:t>
      </w:r>
      <w:r>
        <w:rPr>
          <w:rFonts w:cs="仿宋_GB2312"/>
        </w:rPr>
        <w:t>2）</w:t>
      </w:r>
      <w:r>
        <w:rPr>
          <w:rFonts w:hint="eastAsia" w:ascii="仿宋_GB2312" w:hAnsi="仿宋_GB2312" w:eastAsia="仿宋_GB2312" w:cs="仿宋_GB2312"/>
          <w:sz w:val="32"/>
          <w:szCs w:val="32"/>
          <w:lang w:val="en-US" w:eastAsia="zh-CN"/>
        </w:rPr>
        <w:t>以“通过项目设立单位考核鉴定”的业绩成果条件申报职称的，须提供</w:t>
      </w:r>
      <w:r>
        <w:rPr>
          <w:rFonts w:hint="eastAsia" w:ascii="仿宋_GB2312" w:hAnsi="仿宋_GB2312" w:eastAsia="仿宋_GB2312" w:cs="仿宋_GB2312"/>
          <w:b w:val="0"/>
          <w:bCs w:val="0"/>
          <w:sz w:val="32"/>
          <w:szCs w:val="32"/>
          <w:lang w:val="en-US" w:eastAsia="zh-CN"/>
        </w:rPr>
        <w:t>项目设立单位的考核鉴定意见书或相应证明材料。</w:t>
      </w:r>
    </w:p>
    <w:p>
      <w:pPr>
        <w:ind w:firstLine="632" w:firstLineChars="200"/>
        <w:rPr>
          <w:rFonts w:cs="仿宋_GB2312"/>
          <w:b/>
        </w:rPr>
      </w:pPr>
      <w:r>
        <w:rPr>
          <w:rFonts w:cs="仿宋_GB2312"/>
          <w:b/>
        </w:rPr>
        <w:t>3.面试答辩材料</w:t>
      </w:r>
    </w:p>
    <w:p>
      <w:pPr>
        <w:ind w:firstLine="632" w:firstLineChars="200"/>
        <w:rPr>
          <w:rFonts w:cs="仿宋_GB2312"/>
        </w:rPr>
      </w:pPr>
      <w:r>
        <w:rPr>
          <w:rFonts w:hint="eastAsia" w:cs="仿宋_GB2312"/>
        </w:rPr>
        <w:t>申报图书资料研究馆员职称或破格申报图书资料副研究馆员职称的，须提供《职称答辩评阅表》（表格附件二）提交原件</w:t>
      </w:r>
      <w:r>
        <w:rPr>
          <w:rFonts w:cs="仿宋_GB2312"/>
        </w:rPr>
        <w:t>1份，复印件9份，采用A4纸双面打印。并在每份《答辩评阅表》后附上指定答辩的2篇论文（其中1篇可使用学术代表作替代）复印件或1部论著原件，逐份装订成册。</w:t>
      </w:r>
    </w:p>
    <w:p>
      <w:pPr>
        <w:ind w:firstLine="632" w:firstLineChars="200"/>
        <w:rPr>
          <w:rFonts w:ascii="黑体" w:hAnsi="黑体" w:eastAsia="黑体" w:cs="黑体"/>
        </w:rPr>
      </w:pPr>
      <w:r>
        <w:rPr>
          <w:rFonts w:hint="eastAsia" w:ascii="黑体" w:hAnsi="黑体" w:eastAsia="黑体" w:cs="黑体"/>
        </w:rPr>
        <w:t>六、表格填报说明</w:t>
      </w:r>
    </w:p>
    <w:p>
      <w:pPr>
        <w:ind w:firstLine="632" w:firstLineChars="200"/>
        <w:rPr>
          <w:rFonts w:cs="仿宋_GB2312"/>
        </w:rPr>
      </w:pPr>
      <w:r>
        <w:rPr>
          <w:rFonts w:hint="eastAsia" w:cs="仿宋_GB2312"/>
          <w:szCs w:val="32"/>
        </w:rPr>
        <w:t>申报人应按</w:t>
      </w:r>
      <w:r>
        <w:rPr>
          <w:rFonts w:hint="eastAsia" w:cs="黑体"/>
          <w:szCs w:val="32"/>
        </w:rPr>
        <w:t>相应专业技术人才职称评价标准条件</w:t>
      </w:r>
      <w:r>
        <w:rPr>
          <w:rFonts w:hint="eastAsia" w:cs="仿宋_GB2312"/>
          <w:szCs w:val="32"/>
        </w:rPr>
        <w:t>的要求及表内各项目注释的要求认真填写各类表格，内容务必真实可靠、客观准确，</w:t>
      </w:r>
      <w:r>
        <w:rPr>
          <w:rFonts w:hint="eastAsia" w:cs="仿宋_GB2312"/>
          <w:b/>
          <w:bCs/>
          <w:szCs w:val="32"/>
        </w:rPr>
        <w:t>各类表格之间相同的内容应当一致</w:t>
      </w:r>
      <w:r>
        <w:rPr>
          <w:rFonts w:hint="eastAsia" w:cs="仿宋_GB2312"/>
          <w:szCs w:val="32"/>
        </w:rPr>
        <w:t>，不得漏填、涂改、造假。申报人、申报人所在单位、申报人上级主管部门及有关人社部门应按照表格要求在相应位置加具意见、签字并加盖单位公章。</w:t>
      </w:r>
    </w:p>
    <w:p>
      <w:pPr>
        <w:ind w:firstLine="632" w:firstLineChars="200"/>
        <w:rPr>
          <w:rFonts w:ascii="楷体" w:hAnsi="楷体" w:eastAsia="楷体" w:cs="仿宋_GB2312"/>
        </w:rPr>
      </w:pPr>
      <w:r>
        <w:rPr>
          <w:rFonts w:hint="eastAsia" w:ascii="楷体" w:hAnsi="楷体" w:eastAsia="楷体" w:cs="仿宋_GB2312"/>
        </w:rPr>
        <w:t>（一</w:t>
      </w:r>
      <w:r>
        <w:rPr>
          <w:rFonts w:ascii="楷体" w:hAnsi="楷体" w:eastAsia="楷体" w:cs="仿宋_GB2312"/>
        </w:rPr>
        <w:t>）《广东省职称评审表》（申报评审表二）</w:t>
      </w:r>
    </w:p>
    <w:p>
      <w:pPr>
        <w:ind w:firstLine="632" w:firstLineChars="200"/>
        <w:rPr>
          <w:rFonts w:cs="仿宋_GB2312"/>
        </w:rPr>
      </w:pPr>
      <w:r>
        <w:rPr>
          <w:rFonts w:cs="仿宋_GB2312"/>
        </w:rPr>
        <w:t>1</w:t>
      </w:r>
      <w:r>
        <w:rPr>
          <w:rFonts w:cs="仿宋_GB2312"/>
          <w:b/>
        </w:rPr>
        <w:t>.</w:t>
      </w:r>
      <w:r>
        <w:rPr>
          <w:rFonts w:cs="仿宋_GB2312"/>
        </w:rPr>
        <w:t>第1页“现职称取得时间”以职称证书上的评审通过时间为准，属于转系列评审晋升或具有两个系列职称的，应同时填写两个职称名称及评审通过时间。“主要工作简历”从参加工作开始填写，至申报日期为止，重要兼职亦应填写，所列各项时间段应前后衔接，中间不得有空档或重叠。</w:t>
      </w:r>
    </w:p>
    <w:p>
      <w:pPr>
        <w:ind w:firstLine="632" w:firstLineChars="200"/>
        <w:rPr>
          <w:rFonts w:cs="仿宋_GB2312"/>
        </w:rPr>
      </w:pPr>
      <w:r>
        <w:rPr>
          <w:rFonts w:cs="仿宋_GB2312"/>
        </w:rPr>
        <w:t>2</w:t>
      </w:r>
      <w:r>
        <w:rPr>
          <w:rFonts w:cs="仿宋_GB2312"/>
          <w:b/>
        </w:rPr>
        <w:t>.</w:t>
      </w:r>
      <w:r>
        <w:rPr>
          <w:rFonts w:cs="仿宋_GB2312"/>
        </w:rPr>
        <w:t>第3页“获现职称以来完成继续教育任务情况”的“公共必修课”和“专业必修课”须填写202</w:t>
      </w:r>
      <w:r>
        <w:rPr>
          <w:rFonts w:hint="eastAsia" w:cs="仿宋_GB2312"/>
        </w:rPr>
        <w:t>2</w:t>
      </w:r>
      <w:r>
        <w:rPr>
          <w:rFonts w:cs="仿宋_GB2312"/>
        </w:rPr>
        <w:t>年度参加继续教育学习内容和学习课时。</w:t>
      </w:r>
    </w:p>
    <w:p>
      <w:pPr>
        <w:ind w:firstLine="632" w:firstLineChars="200"/>
        <w:rPr>
          <w:rFonts w:cs="仿宋_GB2312"/>
        </w:rPr>
      </w:pPr>
      <w:r>
        <w:rPr>
          <w:rFonts w:cs="仿宋_GB2312"/>
        </w:rPr>
        <w:t>3</w:t>
      </w:r>
      <w:r>
        <w:rPr>
          <w:rFonts w:cs="仿宋_GB2312"/>
          <w:b/>
        </w:rPr>
        <w:t>.</w:t>
      </w:r>
      <w:r>
        <w:rPr>
          <w:rFonts w:cs="仿宋_GB2312"/>
        </w:rPr>
        <w:t>第4-10页“获现职称”所包含的时间范围是指</w:t>
      </w:r>
      <w:r>
        <w:rPr>
          <w:rFonts w:hint="eastAsia" w:cs="仿宋_GB2312"/>
        </w:rPr>
        <w:t>本通知第三条所述申报材料时段</w:t>
      </w:r>
      <w:r>
        <w:rPr>
          <w:rFonts w:cs="仿宋_GB2312"/>
        </w:rPr>
        <w:t>。转系列评审申报同级别职称的人员，“获现职称”时间按转换到现专业技术岗位的时间开始计算；转系列评审后晋升申报高一级职称的人员，“获现职称”时间按转系列前取得职称的时间计算。首次申报职称的人员，“获现职称”时间按从事现专业技术岗位工作时间开始计算，“获现职称以前……”各栏目内容保持空白。</w:t>
      </w:r>
    </w:p>
    <w:p>
      <w:pPr>
        <w:ind w:firstLine="632" w:firstLineChars="200"/>
        <w:rPr>
          <w:rFonts w:cs="仿宋_GB2312"/>
        </w:rPr>
      </w:pPr>
      <w:r>
        <w:rPr>
          <w:rFonts w:cs="仿宋_GB2312"/>
        </w:rPr>
        <w:t>4</w:t>
      </w:r>
      <w:r>
        <w:rPr>
          <w:rFonts w:cs="仿宋_GB2312"/>
          <w:b/>
        </w:rPr>
        <w:t>.</w:t>
      </w:r>
      <w:r>
        <w:rPr>
          <w:rFonts w:cs="仿宋_GB2312"/>
        </w:rPr>
        <w:t>多方合作、多人合作项目，必须如实注明，并明确列出本人承担的具体工作、所起的作用及排名（本人所起作用指主持、主要参加或一般参加）</w:t>
      </w:r>
      <w:ins w:id="5" w:author="郑源" w:date="2022-12-07T12:47:28Z">
        <w:r>
          <w:rPr>
            <w:rFonts w:hint="eastAsia" w:cs="仿宋_GB2312"/>
          </w:rPr>
          <w:t>，并附相关证明文件，如用模糊句法表述造成理解误差，影响评委会评价结果的, 后果自负</w:t>
        </w:r>
      </w:ins>
      <w:r>
        <w:rPr>
          <w:rFonts w:cs="仿宋_GB2312"/>
        </w:rPr>
        <w:t>。</w:t>
      </w:r>
    </w:p>
    <w:p>
      <w:pPr>
        <w:ind w:firstLine="632" w:firstLineChars="200"/>
        <w:rPr>
          <w:rFonts w:hint="eastAsia" w:eastAsia="仿宋_GB2312" w:cs="仿宋_GB2312"/>
          <w:highlight w:val="yellow"/>
          <w:lang w:eastAsia="zh-CN"/>
        </w:rPr>
      </w:pPr>
      <w:r>
        <w:rPr>
          <w:rFonts w:cs="仿宋_GB2312"/>
        </w:rPr>
        <w:t>5</w:t>
      </w:r>
      <w:r>
        <w:rPr>
          <w:rFonts w:cs="仿宋_GB2312"/>
          <w:b/>
        </w:rPr>
        <w:t>.</w:t>
      </w:r>
      <w:r>
        <w:rPr>
          <w:rFonts w:cs="仿宋_GB2312"/>
        </w:rPr>
        <w:t xml:space="preserve"> “获现职称以来业绩成果”中涉及获奖项目时需按奖项级别、取得时间，从高到低的顺序填报，如：首先填国家级，其次填省级，最后填地市级，各级别奖项又分别按取得的时间顺序依次填报。</w:t>
      </w:r>
    </w:p>
    <w:p>
      <w:pPr>
        <w:ind w:firstLine="632" w:firstLineChars="200"/>
        <w:rPr>
          <w:rFonts w:hint="eastAsia" w:cs="仿宋_GB2312"/>
          <w:b w:val="0"/>
          <w:bCs/>
          <w:lang w:val="en-US" w:eastAsia="zh-CN"/>
        </w:rPr>
      </w:pPr>
      <w:r>
        <w:rPr>
          <w:rFonts w:cs="仿宋_GB2312"/>
        </w:rPr>
        <w:t>6</w:t>
      </w:r>
      <w:r>
        <w:rPr>
          <w:rFonts w:cs="仿宋_GB2312"/>
          <w:b/>
        </w:rPr>
        <w:t>.</w:t>
      </w:r>
      <w:r>
        <w:rPr>
          <w:rFonts w:hint="eastAsia" w:cs="仿宋_GB2312"/>
          <w:b w:val="0"/>
          <w:bCs/>
        </w:rPr>
        <w:t>第9页“获现职称以来撰写的主要论文、著作”只填写符合学术成果条件要求的论文、专题调查报告和专著，以先论文后著作顺序填写，一般应填写刊号，“作者名次”分别为独立、第一、第二……，合著作品须注明作者共几人，按实际排名列出前三人。</w:t>
      </w:r>
    </w:p>
    <w:p>
      <w:pPr>
        <w:ind w:firstLine="632" w:firstLineChars="200"/>
        <w:rPr>
          <w:rFonts w:cs="仿宋_GB2312"/>
        </w:rPr>
      </w:pPr>
      <w:r>
        <w:rPr>
          <w:rFonts w:hint="eastAsia" w:cs="仿宋_GB2312"/>
          <w:lang w:val="en-US" w:eastAsia="zh-CN"/>
        </w:rPr>
        <w:t>7</w:t>
      </w:r>
      <w:r>
        <w:rPr>
          <w:rFonts w:hint="eastAsia" w:cs="仿宋_GB2312"/>
          <w:b/>
          <w:lang w:eastAsia="zh-CN"/>
        </w:rPr>
        <w:t>.</w:t>
      </w:r>
      <w:r>
        <w:rPr>
          <w:rFonts w:cs="仿宋_GB2312"/>
        </w:rPr>
        <w:t>各地市申报中级职称的，广州市、深</w:t>
      </w:r>
      <w:r>
        <w:rPr>
          <w:rFonts w:cs="仿宋_GB2312"/>
          <w:highlight w:val="none"/>
          <w:rPrChange w:id="6" w:author="高雪" w:date="2022-12-06T21:23:20Z">
            <w:rPr>
              <w:rFonts w:cs="仿宋_GB2312"/>
            </w:rPr>
          </w:rPrChange>
        </w:rPr>
        <w:t>圳市</w:t>
      </w:r>
      <w:r>
        <w:rPr>
          <w:rFonts w:cs="仿宋_GB2312"/>
          <w:highlight w:val="none"/>
          <w:rPrChange w:id="7" w:author="高雪" w:date="2022-12-06T21:23:20Z">
            <w:rPr>
              <w:rFonts w:cs="仿宋_GB2312"/>
              <w:highlight w:val="yellow"/>
            </w:rPr>
          </w:rPrChange>
        </w:rPr>
        <w:t>申报高级职称</w:t>
      </w:r>
      <w:r>
        <w:rPr>
          <w:rFonts w:cs="仿宋_GB2312"/>
          <w:highlight w:val="none"/>
          <w:rPrChange w:id="8" w:author="高雪" w:date="2022-12-06T21:23:20Z">
            <w:rPr>
              <w:rFonts w:cs="仿宋_GB2312"/>
            </w:rPr>
          </w:rPrChange>
        </w:rPr>
        <w:t>的</w:t>
      </w:r>
      <w:r>
        <w:rPr>
          <w:rFonts w:cs="仿宋_GB2312"/>
        </w:rPr>
        <w:t>属于委托评审，须在第15页“委托评审审核”一栏中填写相应内容并加盖公章。</w:t>
      </w:r>
    </w:p>
    <w:p>
      <w:pPr>
        <w:ind w:firstLine="632" w:firstLineChars="200"/>
        <w:rPr>
          <w:rFonts w:cs="仿宋_GB2312"/>
        </w:rPr>
      </w:pPr>
      <w:r>
        <w:rPr>
          <w:rFonts w:hint="eastAsia" w:cs="仿宋_GB2312"/>
          <w:lang w:val="en-US" w:eastAsia="zh-CN"/>
        </w:rPr>
        <w:t>8</w:t>
      </w:r>
      <w:r>
        <w:rPr>
          <w:rFonts w:hint="eastAsia" w:cs="仿宋_GB2312"/>
          <w:b/>
          <w:lang w:eastAsia="zh-CN"/>
        </w:rPr>
        <w:t>.</w:t>
      </w:r>
      <w:r>
        <w:rPr>
          <w:rFonts w:cs="仿宋_GB2312"/>
        </w:rPr>
        <w:t>其余填表注意事项，请参看表格下方注释，其他表格的填写要求与本表格要求一致。</w:t>
      </w:r>
    </w:p>
    <w:p>
      <w:pPr>
        <w:ind w:firstLine="632" w:firstLineChars="200"/>
        <w:rPr>
          <w:rFonts w:ascii="楷体" w:hAnsi="楷体" w:eastAsia="楷体" w:cs="仿宋_GB2312"/>
        </w:rPr>
      </w:pPr>
      <w:r>
        <w:rPr>
          <w:rFonts w:hint="eastAsia" w:ascii="楷体" w:hAnsi="楷体" w:eastAsia="楷体" w:cs="仿宋_GB2312"/>
        </w:rPr>
        <w:t>（二</w:t>
      </w:r>
      <w:r>
        <w:rPr>
          <w:rFonts w:ascii="楷体" w:hAnsi="楷体" w:eastAsia="楷体" w:cs="仿宋_GB2312"/>
        </w:rPr>
        <w:t>）()级职称申报人基本情况及评审登记表（申报评审表三）</w:t>
      </w:r>
    </w:p>
    <w:p>
      <w:pPr>
        <w:ind w:firstLine="632" w:firstLineChars="200"/>
        <w:rPr>
          <w:rFonts w:cs="仿宋_GB2312"/>
        </w:rPr>
      </w:pPr>
      <w:r>
        <w:rPr>
          <w:rFonts w:hint="eastAsia" w:cs="仿宋_GB2312"/>
        </w:rPr>
        <w:t>“专业技术工作经历</w:t>
      </w:r>
      <w:r>
        <w:rPr>
          <w:rFonts w:cs="仿宋_GB2312"/>
        </w:rPr>
        <w:t>(能力)及业绩成果情况”一栏填写的工作经历（能力）和业绩成果的时间范围应与《广东省职称评审表》“获现职称以来”的时间范围一致，获现职称以前或202</w:t>
      </w:r>
      <w:r>
        <w:rPr>
          <w:rFonts w:hint="eastAsia" w:cs="仿宋_GB2312"/>
        </w:rPr>
        <w:t>2</w:t>
      </w:r>
      <w:r>
        <w:rPr>
          <w:rFonts w:cs="仿宋_GB2312"/>
        </w:rPr>
        <w:t>年12月31日以后取得的成果不得在此栏内填写。</w:t>
      </w:r>
    </w:p>
    <w:p>
      <w:pPr>
        <w:ind w:firstLine="632" w:firstLineChars="200"/>
        <w:rPr>
          <w:rFonts w:hint="eastAsia" w:cs="仿宋_GB2312"/>
        </w:rPr>
      </w:pPr>
      <w:r>
        <w:rPr>
          <w:rFonts w:hint="eastAsia" w:cs="仿宋_GB2312"/>
          <w:lang w:val="en-US" w:eastAsia="zh-CN"/>
        </w:rPr>
        <w:t>“提交论文、著作或专业技术报告（代表作）”一栏只填写符合学术成果条件要求的论文、专业调查报告和专著，其中，以学术成果第4点申报职称的，可将学术研讨会宣读的论文和内部专业刊物发表论文和调查报告填入此栏中。</w:t>
      </w:r>
    </w:p>
    <w:p>
      <w:pPr>
        <w:ind w:firstLine="632" w:firstLineChars="200"/>
        <w:rPr>
          <w:rFonts w:ascii="楷体" w:hAnsi="楷体" w:eastAsia="楷体" w:cs="仿宋_GB2312"/>
        </w:rPr>
      </w:pPr>
      <w:r>
        <w:rPr>
          <w:rFonts w:hint="eastAsia" w:ascii="楷体" w:hAnsi="楷体" w:eastAsia="楷体" w:cs="仿宋_GB2312"/>
        </w:rPr>
        <w:t>（三</w:t>
      </w:r>
      <w:r>
        <w:rPr>
          <w:rFonts w:ascii="楷体" w:hAnsi="楷体" w:eastAsia="楷体" w:cs="仿宋_GB2312"/>
        </w:rPr>
        <w:t>）证书、证明材料</w:t>
      </w:r>
    </w:p>
    <w:p>
      <w:pPr>
        <w:ind w:firstLine="632" w:firstLineChars="200"/>
        <w:rPr>
          <w:rFonts w:cs="仿宋_GB2312"/>
        </w:rPr>
      </w:pPr>
      <w:r>
        <w:rPr>
          <w:rFonts w:hint="eastAsia" w:cs="仿宋_GB2312"/>
        </w:rPr>
        <w:t>申报人提供学历（学位）证书复印件、非学历教育证书复印件、职称证书复印件、聘任证书（证明）复印件、</w:t>
      </w:r>
      <w:r>
        <w:rPr>
          <w:rFonts w:cs="仿宋_GB2312"/>
        </w:rPr>
        <w:t>202</w:t>
      </w:r>
      <w:r>
        <w:rPr>
          <w:rFonts w:hint="eastAsia" w:cs="仿宋_GB2312"/>
        </w:rPr>
        <w:t>2</w:t>
      </w:r>
      <w:r>
        <w:rPr>
          <w:rFonts w:cs="仿宋_GB2312"/>
        </w:rPr>
        <w:t>年度继续教育证书（证明）原件、现单位连续缴交半年以上社保证明原件（须加盖社保部门业务专用章）或人事主管部门（档案保管部门）出具的在职证明（粘贴在“其他证书、证明”一栏）粘贴在表格内，合订成一本。除继续教育证明外，</w:t>
      </w:r>
      <w:r>
        <w:rPr>
          <w:rFonts w:cs="仿宋_GB2312"/>
          <w:b/>
          <w:bCs/>
        </w:rPr>
        <w:t>其余证书均不接收原件</w:t>
      </w:r>
      <w:r>
        <w:rPr>
          <w:rFonts w:cs="仿宋_GB2312"/>
        </w:rPr>
        <w:t>，复印件需加盖“与原件相符”单位公章。</w:t>
      </w:r>
    </w:p>
    <w:p>
      <w:pPr>
        <w:ind w:firstLine="632" w:firstLineChars="200"/>
        <w:rPr>
          <w:rFonts w:ascii="楷体" w:hAnsi="楷体" w:eastAsia="楷体" w:cs="仿宋_GB2312"/>
        </w:rPr>
      </w:pPr>
      <w:r>
        <w:rPr>
          <w:rFonts w:hint="eastAsia" w:ascii="楷体" w:hAnsi="楷体" w:eastAsia="楷体" w:cs="仿宋_GB2312"/>
        </w:rPr>
        <w:t>（四</w:t>
      </w:r>
      <w:r>
        <w:rPr>
          <w:rFonts w:ascii="楷体" w:hAnsi="楷体" w:eastAsia="楷体" w:cs="仿宋_GB2312"/>
        </w:rPr>
        <w:t>）《广东省专业技术人员申报职称评前公示情况表》（申报评审表七）</w:t>
      </w:r>
    </w:p>
    <w:p>
      <w:pPr>
        <w:ind w:firstLine="632" w:firstLineChars="200"/>
        <w:rPr>
          <w:rFonts w:cs="仿宋_GB2312"/>
        </w:rPr>
      </w:pPr>
      <w:r>
        <w:rPr>
          <w:rFonts w:hint="eastAsia" w:cs="仿宋_GB2312"/>
        </w:rPr>
        <w:t>公示时间不得少于</w:t>
      </w:r>
      <w:r>
        <w:rPr>
          <w:rFonts w:cs="仿宋_GB2312"/>
        </w:rPr>
        <w:t>5个工作日，双休日、国家法定节假日不计算在内。经公示无异议的，由申报人所在单位纪检（人事）部门填写并加盖单位公章。</w:t>
      </w:r>
    </w:p>
    <w:p>
      <w:pPr>
        <w:ind w:firstLine="632" w:firstLineChars="200"/>
        <w:rPr>
          <w:rFonts w:ascii="楷体" w:hAnsi="楷体" w:eastAsia="楷体" w:cs="仿宋_GB2312"/>
        </w:rPr>
      </w:pPr>
      <w:r>
        <w:rPr>
          <w:rFonts w:hint="eastAsia" w:ascii="楷体" w:hAnsi="楷体" w:eastAsia="楷体" w:cs="仿宋_GB2312"/>
        </w:rPr>
        <w:t>（五</w:t>
      </w:r>
      <w:r>
        <w:rPr>
          <w:rFonts w:ascii="楷体" w:hAnsi="楷体" w:eastAsia="楷体" w:cs="仿宋_GB2312"/>
        </w:rPr>
        <w:t>）《专业技术人员年度（聘任期满）考核登记表》（申报评审表八）</w:t>
      </w:r>
    </w:p>
    <w:p>
      <w:pPr>
        <w:ind w:firstLine="632" w:firstLineChars="200"/>
        <w:rPr>
          <w:rFonts w:cs="仿宋_GB2312"/>
        </w:rPr>
      </w:pPr>
      <w:r>
        <w:rPr>
          <w:rFonts w:hint="eastAsia" w:cs="仿宋_GB2312"/>
        </w:rPr>
        <w:t>由申报人填写获现职称以来至今承担的岗位任务及完成情况，并由有关单位加具考核意见、加盖单位公章。其中，专业技术人员的考核结论由所在单位确定，由上级主管部门聘任（任命）的单位行政领导由上级主管部门考核确定。</w:t>
      </w:r>
    </w:p>
    <w:p>
      <w:pPr>
        <w:ind w:firstLine="632" w:firstLineChars="200"/>
        <w:rPr>
          <w:rFonts w:ascii="楷体" w:hAnsi="楷体" w:eastAsia="楷体" w:cs="仿宋_GB2312"/>
        </w:rPr>
      </w:pPr>
      <w:r>
        <w:rPr>
          <w:rFonts w:hint="eastAsia" w:ascii="楷体" w:hAnsi="楷体" w:eastAsia="楷体" w:cs="仿宋_GB2312"/>
        </w:rPr>
        <w:t>（六</w:t>
      </w:r>
      <w:r>
        <w:rPr>
          <w:rFonts w:ascii="楷体" w:hAnsi="楷体" w:eastAsia="楷体" w:cs="仿宋_GB2312"/>
        </w:rPr>
        <w:t>）《业绩、成果材料》（申报评审表五）</w:t>
      </w:r>
    </w:p>
    <w:p>
      <w:pPr>
        <w:ind w:firstLine="632" w:firstLineChars="200"/>
        <w:rPr>
          <w:rFonts w:cs="仿宋_GB2312"/>
        </w:rPr>
      </w:pPr>
      <w:r>
        <w:rPr>
          <w:rFonts w:cs="仿宋_GB2312"/>
        </w:rPr>
        <w:t>1</w:t>
      </w:r>
      <w:r>
        <w:rPr>
          <w:rFonts w:hint="eastAsia" w:cs="仿宋_GB2312"/>
          <w:b/>
          <w:lang w:eastAsia="zh-CN"/>
        </w:rPr>
        <w:t>.</w:t>
      </w:r>
      <w:r>
        <w:rPr>
          <w:rFonts w:cs="仿宋_GB2312"/>
        </w:rPr>
        <w:t>获奖材料</w:t>
      </w:r>
    </w:p>
    <w:p>
      <w:pPr>
        <w:ind w:firstLine="632" w:firstLineChars="200"/>
        <w:rPr>
          <w:rFonts w:cs="仿宋_GB2312"/>
        </w:rPr>
      </w:pPr>
      <w:r>
        <w:rPr>
          <w:rFonts w:cs="仿宋_GB2312"/>
        </w:rPr>
        <w:t>提交任现职以来的奖励证书、证明、佐证材料等一式一份，合订为一本。所有复印件均须由验证人验证后签名并加盖单位公章。集体奖项或无等级的获奖项目，申报人所在单位应注明申报人的排名名次和奖项等次，并加盖单位公章。</w:t>
      </w:r>
    </w:p>
    <w:p>
      <w:pPr>
        <w:ind w:firstLine="632" w:firstLineChars="200"/>
        <w:rPr>
          <w:rFonts w:cs="仿宋_GB2312"/>
        </w:rPr>
      </w:pPr>
      <w:r>
        <w:rPr>
          <w:rFonts w:cs="仿宋_GB2312"/>
        </w:rPr>
        <w:t>2</w:t>
      </w:r>
      <w:r>
        <w:rPr>
          <w:rFonts w:cs="仿宋_GB2312"/>
          <w:b/>
        </w:rPr>
        <w:t>.</w:t>
      </w:r>
      <w:r>
        <w:rPr>
          <w:rFonts w:cs="仿宋_GB2312"/>
        </w:rPr>
        <w:t>科研成果、专利材料</w:t>
      </w:r>
    </w:p>
    <w:p>
      <w:pPr>
        <w:ind w:firstLine="632" w:firstLineChars="200"/>
        <w:rPr>
          <w:rFonts w:cs="仿宋_GB2312"/>
        </w:rPr>
      </w:pPr>
      <w:r>
        <w:rPr>
          <w:rFonts w:hint="eastAsia" w:cs="仿宋_GB2312"/>
        </w:rPr>
        <w:t>提交科研成果及专利的证书、证明、佐证材料（含鉴定、验收等材料）各一式一份，合订为一本。提交科研项目成果的，须同时提交课题立项申请书、立项通知书、项目结题报告或阶段性进展情况报告等相关材料。科研成果奖项未注明等级（含以“优秀”、“良好”等划分等级）的，须由颁奖机构书面说明奖项级别。</w:t>
      </w:r>
    </w:p>
    <w:p>
      <w:pPr>
        <w:ind w:firstLine="632" w:firstLineChars="200"/>
        <w:rPr>
          <w:rFonts w:cs="仿宋_GB2312"/>
        </w:rPr>
      </w:pPr>
      <w:r>
        <w:rPr>
          <w:rFonts w:cs="仿宋_GB2312"/>
        </w:rPr>
        <w:t>3</w:t>
      </w:r>
      <w:r>
        <w:rPr>
          <w:rFonts w:cs="仿宋_GB2312"/>
          <w:b/>
        </w:rPr>
        <w:t>.</w:t>
      </w:r>
      <w:r>
        <w:rPr>
          <w:rFonts w:cs="仿宋_GB2312"/>
        </w:rPr>
        <w:t>论文、论著材料</w:t>
      </w:r>
    </w:p>
    <w:p>
      <w:pPr>
        <w:ind w:firstLine="632" w:firstLineChars="200"/>
        <w:rPr>
          <w:rFonts w:cs="仿宋_GB2312"/>
        </w:rPr>
      </w:pPr>
      <w:r>
        <w:rPr>
          <w:rFonts w:cs="仿宋_GB2312"/>
        </w:rPr>
        <w:t>按照所申报专业级别的学术成果条件要求提交规定数量的论文、学术专著、专业调查报告原件及其奖励证书一式一份，并用标签标明发表论文的位置，规定数量之外的论文一律提交复印件（复印件须包括论文刊登刊物的封面、刊号、目录及完整正文），合订成一本。所有复印件均须由验证人签名并加盖单位公章。</w:t>
      </w:r>
    </w:p>
    <w:p>
      <w:pPr>
        <w:ind w:firstLine="632" w:firstLineChars="200"/>
        <w:rPr>
          <w:rFonts w:cs="仿宋_GB2312"/>
        </w:rPr>
      </w:pPr>
      <w:r>
        <w:rPr>
          <w:rFonts w:hint="eastAsia" w:cs="仿宋_GB2312"/>
          <w:lang w:eastAsia="zh-CN"/>
        </w:rPr>
        <w:t>除标准条件中注明“</w:t>
      </w:r>
      <w:r>
        <w:rPr>
          <w:rFonts w:hint="eastAsia" w:ascii="仿宋_GB2312" w:hAnsi="仿宋_GB2312" w:eastAsia="仿宋_GB2312" w:cs="仿宋_GB2312"/>
          <w:sz w:val="32"/>
          <w:szCs w:val="32"/>
          <w:u w:val="none"/>
          <w:lang w:val="en-US" w:eastAsia="zh-CN"/>
        </w:rPr>
        <w:t>仅适用于县以下从事</w:t>
      </w:r>
      <w:r>
        <w:rPr>
          <w:rFonts w:hint="eastAsia" w:cs="仿宋_GB2312"/>
          <w:sz w:val="32"/>
          <w:szCs w:val="32"/>
          <w:u w:val="none"/>
          <w:lang w:val="en-US" w:eastAsia="zh-CN"/>
        </w:rPr>
        <w:t>...</w:t>
      </w:r>
      <w:r>
        <w:rPr>
          <w:rFonts w:hint="eastAsia" w:ascii="仿宋_GB2312" w:hAnsi="仿宋_GB2312" w:eastAsia="仿宋_GB2312" w:cs="仿宋_GB2312"/>
          <w:sz w:val="32"/>
          <w:szCs w:val="32"/>
          <w:u w:val="none"/>
          <w:lang w:val="en-US" w:eastAsia="zh-CN"/>
        </w:rPr>
        <w:t>工作的专业技术人员</w:t>
      </w:r>
      <w:r>
        <w:rPr>
          <w:rFonts w:hint="eastAsia" w:cs="仿宋_GB2312"/>
          <w:lang w:eastAsia="zh-CN"/>
        </w:rPr>
        <w:t>”的相关学术成果以外，</w:t>
      </w:r>
      <w:r>
        <w:rPr>
          <w:rFonts w:hint="eastAsia" w:cs="仿宋_GB2312"/>
        </w:rPr>
        <w:t>提交的论文</w:t>
      </w:r>
      <w:r>
        <w:rPr>
          <w:rFonts w:hint="eastAsia" w:cs="仿宋_GB2312"/>
          <w:lang w:eastAsia="zh-CN"/>
        </w:rPr>
        <w:t>等学术成果</w:t>
      </w:r>
      <w:r>
        <w:rPr>
          <w:rFonts w:hint="eastAsia" w:cs="仿宋_GB2312"/>
        </w:rPr>
        <w:t>必须在本专业期刊（刊号为</w:t>
      </w:r>
      <w:r>
        <w:rPr>
          <w:rFonts w:cs="仿宋_GB2312"/>
        </w:rPr>
        <w:t>CN、ISSN，不含图书、报纸）上发表；申报副高及以上级别的论文必须在正刊上发表（在增刊、副刊上发表的不予认可）；在期刊的同一期内发表两篇及以上论文，只算其中一篇；提交的学术专著必须是书号为ISBN的专著，凡文章汇编、资料手册、一般编译著作、编撰的普通教材、普通工具书以及创作的作品集，都不能视为学术专著。</w:t>
      </w:r>
    </w:p>
    <w:p>
      <w:pPr>
        <w:ind w:firstLine="632" w:firstLineChars="200"/>
        <w:rPr>
          <w:rFonts w:cs="仿宋_GB2312"/>
        </w:rPr>
      </w:pPr>
      <w:r>
        <w:rPr>
          <w:rFonts w:cs="仿宋_GB2312"/>
        </w:rPr>
        <w:t>4</w:t>
      </w:r>
      <w:r>
        <w:rPr>
          <w:rFonts w:cs="仿宋_GB2312"/>
          <w:b/>
        </w:rPr>
        <w:t>.</w:t>
      </w:r>
      <w:r>
        <w:rPr>
          <w:rFonts w:cs="仿宋_GB2312"/>
        </w:rPr>
        <w:t>其他业绩成果材料</w:t>
      </w:r>
    </w:p>
    <w:p>
      <w:pPr>
        <w:ind w:firstLine="632" w:firstLineChars="200"/>
        <w:rPr>
          <w:rFonts w:cs="仿宋_GB2312"/>
        </w:rPr>
      </w:pPr>
      <w:r>
        <w:rPr>
          <w:rFonts w:hint="eastAsia" w:ascii="仿宋_GB2312" w:hAnsi="仿宋_GB2312" w:eastAsia="仿宋_GB2312" w:cs="仿宋_GB2312"/>
          <w:sz w:val="32"/>
          <w:szCs w:val="32"/>
          <w:lang w:val="en-US" w:eastAsia="zh-CN"/>
        </w:rPr>
        <w:t>由申报者对照业绩成果条件提交其他业绩成果的证书、证明、佐证材料，所有复印件均须由验证人签名并加盖单位公章。</w:t>
      </w:r>
    </w:p>
    <w:p>
      <w:pPr>
        <w:ind w:firstLine="632" w:firstLineChars="200"/>
        <w:rPr>
          <w:rFonts w:ascii="楷体" w:hAnsi="楷体" w:eastAsia="楷体" w:cs="仿宋_GB2312"/>
        </w:rPr>
      </w:pPr>
      <w:r>
        <w:rPr>
          <w:rFonts w:hint="eastAsia" w:ascii="楷体" w:hAnsi="楷体" w:eastAsia="楷体" w:cs="仿宋_GB2312"/>
        </w:rPr>
        <w:t>（七</w:t>
      </w:r>
      <w:r>
        <w:rPr>
          <w:rFonts w:ascii="楷体" w:hAnsi="楷体" w:eastAsia="楷体" w:cs="仿宋_GB2312"/>
        </w:rPr>
        <w:t>）《职称答辩评阅表》（表格附件二）</w:t>
      </w:r>
    </w:p>
    <w:p>
      <w:pPr>
        <w:ind w:firstLine="632" w:firstLineChars="200"/>
        <w:rPr>
          <w:rFonts w:cs="仿宋_GB2312"/>
        </w:rPr>
      </w:pPr>
      <w:r>
        <w:rPr>
          <w:rFonts w:hint="eastAsia" w:cs="仿宋_GB2312"/>
        </w:rPr>
        <w:t>申报人在《答辩评阅表》中勾选指定答辩的论文或论著（可选择一本论著或两篇论文代表作或一篇论文代表作和一篇学术代表作），《答辩评阅表》须经单位审核盖章。</w:t>
      </w:r>
    </w:p>
    <w:p/>
    <w:p>
      <w:pPr>
        <w:pStyle w:val="2"/>
      </w:pPr>
    </w:p>
    <w:p>
      <w:pPr>
        <w:wordWrap w:val="0"/>
        <w:ind w:firstLine="632" w:firstLineChars="200"/>
        <w:jc w:val="right"/>
        <w:rPr>
          <w:rFonts w:cs="仿宋_GB2312"/>
        </w:rPr>
      </w:pPr>
      <w:r>
        <w:rPr>
          <w:rFonts w:hint="eastAsia" w:cs="仿宋_GB2312"/>
        </w:rPr>
        <w:t>广东省文化和旅游厅</w:t>
      </w:r>
    </w:p>
    <w:p>
      <w:pPr>
        <w:wordWrap w:val="0"/>
        <w:ind w:firstLine="632" w:firstLineChars="200"/>
        <w:jc w:val="right"/>
        <w:rPr>
          <w:rFonts w:cs="仿宋_GB2312"/>
        </w:rPr>
      </w:pPr>
      <w:r>
        <w:rPr>
          <w:rFonts w:hint="eastAsia" w:cs="仿宋_GB2312"/>
        </w:rPr>
        <w:t>2022年12月</w:t>
      </w:r>
      <w:r>
        <w:rPr>
          <w:rFonts w:hint="eastAsia" w:cs="仿宋_GB2312"/>
          <w:lang w:val="en-US" w:eastAsia="zh-CN"/>
        </w:rPr>
        <w:t>5</w:t>
      </w:r>
      <w:r>
        <w:rPr>
          <w:rFonts w:hint="eastAsia" w:cs="仿宋_GB2312"/>
        </w:rPr>
        <w:t>日</w:t>
      </w:r>
    </w:p>
    <w:p>
      <w:pPr>
        <w:wordWrap w:val="0"/>
        <w:ind w:firstLine="632" w:firstLineChars="200"/>
        <w:jc w:val="right"/>
        <w:rPr>
          <w:rFonts w:cs="仿宋_GB2312"/>
        </w:rPr>
      </w:pPr>
    </w:p>
    <w:p>
      <w:pPr>
        <w:pStyle w:val="2"/>
      </w:pPr>
    </w:p>
    <w:p/>
    <w:sectPr>
      <w:footerReference r:id="rId3" w:type="default"/>
      <w:pgSz w:w="11906" w:h="16838"/>
      <w:pgMar w:top="2098" w:right="1474" w:bottom="1984" w:left="1587" w:header="851" w:footer="1474" w:gutter="0"/>
      <w:cols w:space="0" w:num="1"/>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Arial">
    <w:altName w:val="DejaVu Sans"/>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8.1pt;height:20.25pt;width:67.4pt;mso-position-horizontal:outside;mso-position-horizontal-relative:margin;z-index:251659264;mso-width-relative:page;mso-height-relative:page;" filled="f" stroked="f" coordsize="21600,21600" o:gfxdata="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FgAAAGRycy9Q&#10;SwECFAAUAAAACACHTuJAUs6Oe9YAAAAHAQAADwAAAAAAAAABACAAAAA4AAAAZHJzL2Rvd25yZXYu&#10;eG1sUEsBAhQAFAAAAAgAh07iQIJ7KcYgAgAAKQQAAA4AAAAAAAAAAQAgAAAAOwEAAGRycy9lMm9E&#10;b2MueG1sUEsFBgAAAAAGAAYAWQEAAM0FAAAAAA==&#10;">
          <v:path/>
          <v:fill on="f" focussize="0,0"/>
          <v:stroke on="f" weight="0.5pt" joinstyle="miter"/>
          <v:imagedata o:title=""/>
          <o:lock v:ext="edit"/>
          <v:textbox inset="0mm,0mm,0mm,0mm">
            <w:txbxContent>
              <w:p>
                <w:pPr>
                  <w:pStyle w:val="4"/>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5</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w:t>
                </w:r>
              </w:p>
            </w:txbxContent>
          </v:textbox>
        </v:shape>
      </w:pict>
    </w: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郑源">
    <w15:presenceInfo w15:providerId="None" w15:userId="郑源"/>
  </w15:person>
  <w15:person w15:author="高雪">
    <w15:presenceInfo w15:providerId="None" w15:userId="高雪"/>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revisionView w:markup="0"/>
  <w:trackRevisions w:val="true"/>
  <w:documentProtection w:enforcement="0"/>
  <w:defaultTabStop w:val="420"/>
  <w:drawingGridHorizontalSpacing w:val="158"/>
  <w:drawingGridVerticalSpacing w:val="156"/>
  <w:displayHorizontalDrawingGridEvery w:val="1"/>
  <w:displayVerticalDrawingGridEvery w:val="1"/>
  <w:noPunctuationKerning w:val="true"/>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mU2OGI1OTJmNzM3NTRlOGFmZTQ1OGE5ZTM2MmU3ODkifQ=="/>
  </w:docVars>
  <w:rsids>
    <w:rsidRoot w:val="DDB7F3F9"/>
    <w:rsid w:val="00007075"/>
    <w:rsid w:val="00022E5F"/>
    <w:rsid w:val="00131551"/>
    <w:rsid w:val="00190A3E"/>
    <w:rsid w:val="001975C7"/>
    <w:rsid w:val="001A46F8"/>
    <w:rsid w:val="001D26AE"/>
    <w:rsid w:val="001D711C"/>
    <w:rsid w:val="001D7E93"/>
    <w:rsid w:val="001E3176"/>
    <w:rsid w:val="001E7CA5"/>
    <w:rsid w:val="00205CC7"/>
    <w:rsid w:val="00210649"/>
    <w:rsid w:val="00220377"/>
    <w:rsid w:val="002557B5"/>
    <w:rsid w:val="00297D6C"/>
    <w:rsid w:val="002E0AD8"/>
    <w:rsid w:val="003066C5"/>
    <w:rsid w:val="00310BC5"/>
    <w:rsid w:val="00347A4C"/>
    <w:rsid w:val="003734C7"/>
    <w:rsid w:val="003A53AC"/>
    <w:rsid w:val="003F27D2"/>
    <w:rsid w:val="004369F0"/>
    <w:rsid w:val="00446CEB"/>
    <w:rsid w:val="004546C6"/>
    <w:rsid w:val="00472A1C"/>
    <w:rsid w:val="004800A4"/>
    <w:rsid w:val="00502098"/>
    <w:rsid w:val="00571DAD"/>
    <w:rsid w:val="0057480A"/>
    <w:rsid w:val="00587433"/>
    <w:rsid w:val="005C08FC"/>
    <w:rsid w:val="005E1172"/>
    <w:rsid w:val="0066329F"/>
    <w:rsid w:val="00675305"/>
    <w:rsid w:val="00691212"/>
    <w:rsid w:val="006A5154"/>
    <w:rsid w:val="006C23FD"/>
    <w:rsid w:val="006C2B3A"/>
    <w:rsid w:val="006C530D"/>
    <w:rsid w:val="006D28AE"/>
    <w:rsid w:val="00711469"/>
    <w:rsid w:val="007570CB"/>
    <w:rsid w:val="00780C14"/>
    <w:rsid w:val="007E5744"/>
    <w:rsid w:val="007F2F29"/>
    <w:rsid w:val="008066E5"/>
    <w:rsid w:val="0084184B"/>
    <w:rsid w:val="0084705B"/>
    <w:rsid w:val="00895FBE"/>
    <w:rsid w:val="008C7CBD"/>
    <w:rsid w:val="009208C4"/>
    <w:rsid w:val="00922EDE"/>
    <w:rsid w:val="00922FA2"/>
    <w:rsid w:val="009354DD"/>
    <w:rsid w:val="00987912"/>
    <w:rsid w:val="009D0844"/>
    <w:rsid w:val="009F48DD"/>
    <w:rsid w:val="009F739C"/>
    <w:rsid w:val="00A65D97"/>
    <w:rsid w:val="00A75B4B"/>
    <w:rsid w:val="00AC5C81"/>
    <w:rsid w:val="00AC7A40"/>
    <w:rsid w:val="00AD1906"/>
    <w:rsid w:val="00AD7E66"/>
    <w:rsid w:val="00B0373B"/>
    <w:rsid w:val="00B570E1"/>
    <w:rsid w:val="00BC0609"/>
    <w:rsid w:val="00BC0984"/>
    <w:rsid w:val="00C16823"/>
    <w:rsid w:val="00C965E8"/>
    <w:rsid w:val="00CC0C3A"/>
    <w:rsid w:val="00CE1FFC"/>
    <w:rsid w:val="00D05B51"/>
    <w:rsid w:val="00D768D8"/>
    <w:rsid w:val="00D9211C"/>
    <w:rsid w:val="00DC7C4A"/>
    <w:rsid w:val="00DD13E0"/>
    <w:rsid w:val="00DD24A2"/>
    <w:rsid w:val="00DE1E60"/>
    <w:rsid w:val="00DF5ACC"/>
    <w:rsid w:val="00E22B90"/>
    <w:rsid w:val="00E31BC7"/>
    <w:rsid w:val="00E46C0D"/>
    <w:rsid w:val="00E67013"/>
    <w:rsid w:val="00E72FC5"/>
    <w:rsid w:val="00E93FCB"/>
    <w:rsid w:val="00E94B0D"/>
    <w:rsid w:val="00E97E3B"/>
    <w:rsid w:val="00ED59DF"/>
    <w:rsid w:val="00EF6202"/>
    <w:rsid w:val="00EF7052"/>
    <w:rsid w:val="00F63861"/>
    <w:rsid w:val="00FA76A1"/>
    <w:rsid w:val="00FC062C"/>
    <w:rsid w:val="00FD7BA2"/>
    <w:rsid w:val="0FBD9BA7"/>
    <w:rsid w:val="15DF88D2"/>
    <w:rsid w:val="1AFFD221"/>
    <w:rsid w:val="1BB93DAE"/>
    <w:rsid w:val="1DBE7E38"/>
    <w:rsid w:val="1FB5E0AA"/>
    <w:rsid w:val="22205764"/>
    <w:rsid w:val="22FE068E"/>
    <w:rsid w:val="2B7371A9"/>
    <w:rsid w:val="2BFF481F"/>
    <w:rsid w:val="2EBA2A9C"/>
    <w:rsid w:val="2EDE5346"/>
    <w:rsid w:val="377F9FA0"/>
    <w:rsid w:val="38F7942B"/>
    <w:rsid w:val="38FD7481"/>
    <w:rsid w:val="3AEEB954"/>
    <w:rsid w:val="3AFD3C40"/>
    <w:rsid w:val="3B2F8ABF"/>
    <w:rsid w:val="3BF5985C"/>
    <w:rsid w:val="3D06D376"/>
    <w:rsid w:val="3D74005B"/>
    <w:rsid w:val="3DFB0835"/>
    <w:rsid w:val="3DFF3E16"/>
    <w:rsid w:val="3FCF906D"/>
    <w:rsid w:val="3FD91F34"/>
    <w:rsid w:val="3FF1B46B"/>
    <w:rsid w:val="3FFE3725"/>
    <w:rsid w:val="452F6BA6"/>
    <w:rsid w:val="4E5E087D"/>
    <w:rsid w:val="4FCF5DF0"/>
    <w:rsid w:val="537341A2"/>
    <w:rsid w:val="53F6DA0B"/>
    <w:rsid w:val="54EF3797"/>
    <w:rsid w:val="5F3F6ACE"/>
    <w:rsid w:val="5F3FD655"/>
    <w:rsid w:val="5F7F85F3"/>
    <w:rsid w:val="5FF9C878"/>
    <w:rsid w:val="5FFD38B6"/>
    <w:rsid w:val="675F765F"/>
    <w:rsid w:val="69BC3029"/>
    <w:rsid w:val="69FDC51F"/>
    <w:rsid w:val="6FDF6213"/>
    <w:rsid w:val="6FF28664"/>
    <w:rsid w:val="6FFFDF7D"/>
    <w:rsid w:val="747FAA25"/>
    <w:rsid w:val="751F3C7E"/>
    <w:rsid w:val="75A9AFA9"/>
    <w:rsid w:val="767E80F6"/>
    <w:rsid w:val="772F099E"/>
    <w:rsid w:val="776BF0E7"/>
    <w:rsid w:val="776D290B"/>
    <w:rsid w:val="77B0A7D2"/>
    <w:rsid w:val="77F31B05"/>
    <w:rsid w:val="79B7E2C8"/>
    <w:rsid w:val="7AF7455E"/>
    <w:rsid w:val="7BEFF6DD"/>
    <w:rsid w:val="7BF3B05B"/>
    <w:rsid w:val="7CFFB0DC"/>
    <w:rsid w:val="7DDF836C"/>
    <w:rsid w:val="7DFF76E9"/>
    <w:rsid w:val="7EFD8EF2"/>
    <w:rsid w:val="7F537AD3"/>
    <w:rsid w:val="7F7F5CB7"/>
    <w:rsid w:val="7F852267"/>
    <w:rsid w:val="7F8F1331"/>
    <w:rsid w:val="7FB9455C"/>
    <w:rsid w:val="7FCF9AEE"/>
    <w:rsid w:val="7FD526A7"/>
    <w:rsid w:val="7FDEF801"/>
    <w:rsid w:val="7FFAD933"/>
    <w:rsid w:val="7FFBAD86"/>
    <w:rsid w:val="7FFC975F"/>
    <w:rsid w:val="7FFF44DE"/>
    <w:rsid w:val="7FFF7414"/>
    <w:rsid w:val="8FF86B0C"/>
    <w:rsid w:val="9B5BA945"/>
    <w:rsid w:val="9BF71EBC"/>
    <w:rsid w:val="9ED79887"/>
    <w:rsid w:val="9EF914BC"/>
    <w:rsid w:val="9F87822D"/>
    <w:rsid w:val="A99B81E9"/>
    <w:rsid w:val="ABFF7315"/>
    <w:rsid w:val="AD0E42DC"/>
    <w:rsid w:val="ADF71FC0"/>
    <w:rsid w:val="AE2B53B6"/>
    <w:rsid w:val="AF5F628E"/>
    <w:rsid w:val="B77FCF5F"/>
    <w:rsid w:val="B7BCDC6F"/>
    <w:rsid w:val="BA3FFBC9"/>
    <w:rsid w:val="BA7556DF"/>
    <w:rsid w:val="BA8DF5F7"/>
    <w:rsid w:val="BB7FBE4D"/>
    <w:rsid w:val="BCC40F8F"/>
    <w:rsid w:val="BD4FBE01"/>
    <w:rsid w:val="BDEED151"/>
    <w:rsid w:val="BFCB9205"/>
    <w:rsid w:val="CABFD83C"/>
    <w:rsid w:val="D2BF81C8"/>
    <w:rsid w:val="D5FB0D81"/>
    <w:rsid w:val="D89E45DB"/>
    <w:rsid w:val="DBEB9572"/>
    <w:rsid w:val="DBFE96A5"/>
    <w:rsid w:val="DD3E3634"/>
    <w:rsid w:val="DDB7F3F9"/>
    <w:rsid w:val="DFF38C9E"/>
    <w:rsid w:val="DFF46A5D"/>
    <w:rsid w:val="DFFB745B"/>
    <w:rsid w:val="DFFFDD3F"/>
    <w:rsid w:val="E3D99EA4"/>
    <w:rsid w:val="E3FDA773"/>
    <w:rsid w:val="E95B312C"/>
    <w:rsid w:val="E9EF20BF"/>
    <w:rsid w:val="EACD8DA0"/>
    <w:rsid w:val="ECBA1440"/>
    <w:rsid w:val="ECF6FBDD"/>
    <w:rsid w:val="ED7D266D"/>
    <w:rsid w:val="EDAE2B26"/>
    <w:rsid w:val="EDFD122F"/>
    <w:rsid w:val="EF5E7B11"/>
    <w:rsid w:val="EFBE61AB"/>
    <w:rsid w:val="EFF21CAC"/>
    <w:rsid w:val="EFF7AD9D"/>
    <w:rsid w:val="F359CF73"/>
    <w:rsid w:val="F4E7447A"/>
    <w:rsid w:val="F5B30D8F"/>
    <w:rsid w:val="F5B706A7"/>
    <w:rsid w:val="F5FD348B"/>
    <w:rsid w:val="F6FFBD6D"/>
    <w:rsid w:val="F77D5A08"/>
    <w:rsid w:val="F77EE150"/>
    <w:rsid w:val="F79EF0FD"/>
    <w:rsid w:val="F7C50CC9"/>
    <w:rsid w:val="F7FF3453"/>
    <w:rsid w:val="FAF95104"/>
    <w:rsid w:val="FB9E2B6A"/>
    <w:rsid w:val="FBAC7868"/>
    <w:rsid w:val="FBF5FDBC"/>
    <w:rsid w:val="FBFF3F13"/>
    <w:rsid w:val="FCF78224"/>
    <w:rsid w:val="FDBC91BA"/>
    <w:rsid w:val="FDCE3FB0"/>
    <w:rsid w:val="FDDF9D13"/>
    <w:rsid w:val="FDEF1CF0"/>
    <w:rsid w:val="FDFD9EDB"/>
    <w:rsid w:val="FDFE70BF"/>
    <w:rsid w:val="FDFFD5E3"/>
    <w:rsid w:val="FEBF5940"/>
    <w:rsid w:val="FECFEAA4"/>
    <w:rsid w:val="FEFFB190"/>
    <w:rsid w:val="FF263D1F"/>
    <w:rsid w:val="FF36C318"/>
    <w:rsid w:val="FF4F5313"/>
    <w:rsid w:val="FF731829"/>
    <w:rsid w:val="FFB6C8DD"/>
    <w:rsid w:val="FFB77BB3"/>
    <w:rsid w:val="FFDB3533"/>
    <w:rsid w:val="FFDDE311"/>
    <w:rsid w:val="FFDFACBB"/>
    <w:rsid w:val="FFF1FEB2"/>
    <w:rsid w:val="FFFB923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_GB2312" w:eastAsia="仿宋_GB2312" w:cs="Times New Roman"/>
      <w:sz w:val="32"/>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b/>
      <w:kern w:val="44"/>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pPr>
    <w:rPr>
      <w:rFonts w:ascii="Calibri" w:hAnsi="Calibri" w:eastAsia="宋体"/>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widowControl/>
      <w:spacing w:beforeAutospacing="1" w:afterAutospacing="1"/>
      <w:jc w:val="left"/>
    </w:pPr>
    <w:rPr>
      <w:rFonts w:ascii="宋体" w:hAnsi="宋体" w:cs="宋体"/>
      <w:sz w:val="18"/>
      <w:szCs w:val="18"/>
    </w:rPr>
  </w:style>
  <w:style w:type="character" w:styleId="9">
    <w:name w:val="Hyperlink"/>
    <w:basedOn w:val="8"/>
    <w:qFormat/>
    <w:uiPriority w:val="0"/>
    <w:rPr>
      <w:color w:val="0000FF" w:themeColor="hyperlink"/>
      <w:u w:val="single"/>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6000</Words>
  <Characters>6211</Characters>
  <Lines>2</Lines>
  <Paragraphs>12</Paragraphs>
  <TotalTime>3</TotalTime>
  <ScaleCrop>false</ScaleCrop>
  <LinksUpToDate>false</LinksUpToDate>
  <CharactersWithSpaces>6214</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2022-02-01T16:10:00Z</dcterms:created>
  <dc:creator>user</dc:creator>
  <cp:lastModifiedBy>郑源</cp:lastModifiedBy>
  <cp:lastPrinted>2022-11-20T10:48:00Z</cp:lastPrinted>
  <dcterms:modified xsi:type="dcterms:W3CDTF">2022-12-07T12:47:53Z</dcterms:modified>
  <cp:revision>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18C79A349176425A9408426BD5EE5623</vt:lpwstr>
  </property>
</Properties>
</file>