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0B" w:rsidRDefault="00100E09">
      <w:pPr>
        <w:ind w:firstLineChars="200" w:firstLine="640"/>
        <w:rPr>
          <w:rFonts w:eastAsia="黑体" w:cs="黑体"/>
          <w:sz w:val="32"/>
          <w:szCs w:val="32"/>
        </w:rPr>
      </w:pPr>
      <w:bookmarkStart w:id="0" w:name="_Toc133769181"/>
      <w:r>
        <w:rPr>
          <w:rFonts w:eastAsia="黑体" w:cs="黑体" w:hint="eastAsia"/>
          <w:sz w:val="32"/>
          <w:szCs w:val="32"/>
        </w:rPr>
        <w:t>附件</w:t>
      </w:r>
      <w:del w:id="1" w:author="樊丽雅" w:date="2020-06-03T15:03:00Z">
        <w:r>
          <w:rPr>
            <w:rFonts w:eastAsia="黑体" w:cs="黑体" w:hint="eastAsia"/>
            <w:sz w:val="32"/>
            <w:szCs w:val="32"/>
          </w:rPr>
          <w:delText>2</w:delText>
        </w:r>
      </w:del>
      <w:ins w:id="2" w:author="樊丽雅" w:date="2020-06-03T15:03:00Z">
        <w:r>
          <w:rPr>
            <w:rFonts w:eastAsia="黑体" w:cs="黑体" w:hint="eastAsia"/>
            <w:sz w:val="32"/>
            <w:szCs w:val="32"/>
          </w:rPr>
          <w:t>1</w:t>
        </w:r>
      </w:ins>
      <w:bookmarkStart w:id="3" w:name="_GoBack"/>
      <w:bookmarkEnd w:id="3"/>
    </w:p>
    <w:p w:rsidR="00EB350B" w:rsidRDefault="00100E09">
      <w:pPr>
        <w:jc w:val="center"/>
        <w:rPr>
          <w:rFonts w:eastAsia="方正小标宋简体" w:cs="方正小标宋简体"/>
          <w:sz w:val="48"/>
          <w:szCs w:val="48"/>
        </w:rPr>
      </w:pPr>
      <w:r>
        <w:rPr>
          <w:rFonts w:eastAsia="方正小标宋简体" w:cs="方正小标宋简体" w:hint="eastAsia"/>
          <w:sz w:val="48"/>
          <w:szCs w:val="48"/>
        </w:rPr>
        <w:t>广东</w:t>
      </w:r>
      <w:r>
        <w:rPr>
          <w:rFonts w:eastAsia="方正小标宋简体" w:cs="方正小标宋简体" w:hint="eastAsia"/>
          <w:sz w:val="48"/>
          <w:szCs w:val="48"/>
        </w:rPr>
        <w:t>省制造业创新</w:t>
      </w:r>
      <w:r>
        <w:rPr>
          <w:rFonts w:eastAsia="方正小标宋简体" w:cs="方正小标宋简体" w:hint="eastAsia"/>
          <w:sz w:val="48"/>
          <w:szCs w:val="48"/>
        </w:rPr>
        <w:t>中心</w:t>
      </w:r>
      <w:del w:id="4" w:author="樊丽雅" w:date="2020-06-03T15:02:00Z">
        <w:r>
          <w:rPr>
            <w:rFonts w:eastAsia="方正小标宋简体" w:cs="方正小标宋简体" w:hint="eastAsia"/>
            <w:sz w:val="48"/>
            <w:szCs w:val="48"/>
          </w:rPr>
          <w:delText>创</w:delText>
        </w:r>
      </w:del>
      <w:r>
        <w:rPr>
          <w:rFonts w:eastAsia="方正小标宋简体" w:cs="方正小标宋简体" w:hint="eastAsia"/>
          <w:sz w:val="48"/>
          <w:szCs w:val="48"/>
        </w:rPr>
        <w:t>建</w:t>
      </w:r>
      <w:ins w:id="5" w:author="樊丽雅" w:date="2020-06-03T15:02:00Z">
        <w:r>
          <w:rPr>
            <w:rFonts w:eastAsia="方正小标宋简体" w:cs="方正小标宋简体" w:hint="eastAsia"/>
            <w:sz w:val="48"/>
            <w:szCs w:val="48"/>
          </w:rPr>
          <w:t>设</w:t>
        </w:r>
      </w:ins>
    </w:p>
    <w:p w:rsidR="00EB350B" w:rsidRDefault="00EB350B">
      <w:pPr>
        <w:jc w:val="center"/>
        <w:rPr>
          <w:rFonts w:eastAsia="方正小标宋简体" w:cs="方正小标宋简体"/>
          <w:sz w:val="28"/>
          <w:szCs w:val="28"/>
        </w:rPr>
      </w:pPr>
    </w:p>
    <w:p w:rsidR="00EB350B" w:rsidRDefault="00100E09">
      <w:pPr>
        <w:jc w:val="center"/>
        <w:rPr>
          <w:rFonts w:eastAsia="方正小标宋简体" w:cs="方正小标宋简体"/>
          <w:sz w:val="72"/>
          <w:szCs w:val="72"/>
        </w:rPr>
      </w:pPr>
      <w:r>
        <w:rPr>
          <w:rFonts w:eastAsia="方正小标宋简体" w:cs="方正小标宋简体" w:hint="eastAsia"/>
          <w:sz w:val="72"/>
          <w:szCs w:val="72"/>
        </w:rPr>
        <w:t>申</w:t>
      </w:r>
    </w:p>
    <w:p w:rsidR="00EB350B" w:rsidRDefault="00100E09">
      <w:pPr>
        <w:jc w:val="center"/>
        <w:rPr>
          <w:rFonts w:eastAsia="方正小标宋简体" w:cs="方正小标宋简体"/>
          <w:sz w:val="72"/>
          <w:szCs w:val="72"/>
        </w:rPr>
      </w:pPr>
      <w:r>
        <w:rPr>
          <w:rFonts w:eastAsia="方正小标宋简体" w:cs="方正小标宋简体" w:hint="eastAsia"/>
          <w:sz w:val="72"/>
          <w:szCs w:val="72"/>
        </w:rPr>
        <w:t>报</w:t>
      </w:r>
    </w:p>
    <w:p w:rsidR="00EB350B" w:rsidRDefault="00100E09">
      <w:pPr>
        <w:jc w:val="center"/>
        <w:rPr>
          <w:rFonts w:eastAsia="方正小标宋简体" w:cs="方正小标宋简体"/>
          <w:b/>
          <w:bCs/>
          <w:sz w:val="72"/>
          <w:szCs w:val="72"/>
        </w:rPr>
      </w:pPr>
      <w:r>
        <w:rPr>
          <w:rFonts w:eastAsia="方正小标宋简体" w:cs="方正小标宋简体" w:hint="eastAsia"/>
          <w:sz w:val="72"/>
          <w:szCs w:val="72"/>
        </w:rPr>
        <w:t>书</w:t>
      </w:r>
    </w:p>
    <w:p w:rsidR="00EB350B" w:rsidRDefault="00EB350B">
      <w:pPr>
        <w:jc w:val="center"/>
        <w:rPr>
          <w:b/>
          <w:bCs/>
          <w:sz w:val="24"/>
        </w:rPr>
      </w:pPr>
    </w:p>
    <w:p w:rsidR="00EB350B" w:rsidRDefault="00EB350B">
      <w:pPr>
        <w:jc w:val="center"/>
        <w:rPr>
          <w:b/>
          <w:bCs/>
          <w:sz w:val="24"/>
        </w:rPr>
      </w:pPr>
    </w:p>
    <w:tbl>
      <w:tblPr>
        <w:tblW w:w="8563" w:type="dxa"/>
        <w:jc w:val="center"/>
        <w:tblInd w:w="-625" w:type="dxa"/>
        <w:tblLayout w:type="fixed"/>
        <w:tblLook w:val="04A0"/>
      </w:tblPr>
      <w:tblGrid>
        <w:gridCol w:w="2793"/>
        <w:gridCol w:w="5770"/>
      </w:tblGrid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100E09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创新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中心名称：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350B" w:rsidRDefault="00EB350B" w:rsidP="00100E09">
            <w:pPr>
              <w:spacing w:beforeLines="50" w:line="480" w:lineRule="exact"/>
              <w:ind w:firstLineChars="200" w:firstLine="643"/>
              <w:rPr>
                <w:rFonts w:cs="宋体"/>
                <w:b/>
                <w:bCs/>
                <w:sz w:val="32"/>
                <w:szCs w:val="32"/>
              </w:rPr>
              <w:pPrChange w:id="6" w:author="孙靖" w:date="2020-06-04T18:06:00Z">
                <w:pPr>
                  <w:spacing w:beforeLines="5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100E09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所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属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领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域：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350B" w:rsidRDefault="00EB350B" w:rsidP="00100E09">
            <w:pPr>
              <w:spacing w:beforeLines="50" w:line="480" w:lineRule="exact"/>
              <w:ind w:firstLineChars="200" w:firstLine="643"/>
              <w:rPr>
                <w:rFonts w:cs="宋体"/>
                <w:b/>
                <w:bCs/>
                <w:sz w:val="32"/>
                <w:szCs w:val="32"/>
              </w:rPr>
              <w:pPrChange w:id="7" w:author="孙靖" w:date="2020-06-04T18:06:00Z">
                <w:pPr>
                  <w:spacing w:beforeLines="5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100E09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牵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头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单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位：</w:t>
            </w:r>
          </w:p>
        </w:tc>
        <w:tc>
          <w:tcPr>
            <w:tcW w:w="57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B350B" w:rsidRDefault="00EB350B" w:rsidP="00100E09">
            <w:pPr>
              <w:spacing w:beforeLines="50" w:line="480" w:lineRule="exact"/>
              <w:ind w:firstLineChars="200" w:firstLine="643"/>
              <w:rPr>
                <w:rFonts w:cs="宋体"/>
                <w:b/>
                <w:bCs/>
                <w:sz w:val="32"/>
                <w:szCs w:val="32"/>
              </w:rPr>
              <w:pPrChange w:id="8" w:author="孙靖" w:date="2020-06-04T18:06:00Z">
                <w:pPr>
                  <w:spacing w:beforeLines="5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100E09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负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责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人：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B350B" w:rsidRDefault="00EB350B" w:rsidP="00100E09">
            <w:pPr>
              <w:spacing w:beforeLines="50" w:line="480" w:lineRule="exact"/>
              <w:ind w:firstLineChars="200" w:firstLine="643"/>
              <w:rPr>
                <w:rFonts w:cs="宋体"/>
                <w:b/>
                <w:bCs/>
                <w:sz w:val="32"/>
                <w:szCs w:val="32"/>
              </w:rPr>
              <w:pPrChange w:id="9" w:author="孙靖" w:date="2020-06-04T18:06:00Z">
                <w:pPr>
                  <w:spacing w:beforeLines="50" w:line="480" w:lineRule="exact"/>
                  <w:ind w:firstLineChars="200" w:firstLine="643"/>
                </w:pPr>
              </w:pPrChange>
            </w:pP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100E09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>手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机：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B350B" w:rsidRDefault="00100E09" w:rsidP="00100E09">
            <w:pPr>
              <w:spacing w:beforeLines="50" w:line="480" w:lineRule="exact"/>
              <w:rPr>
                <w:rFonts w:cs="宋体"/>
                <w:b/>
                <w:bCs/>
                <w:sz w:val="32"/>
                <w:szCs w:val="32"/>
              </w:rPr>
              <w:pPrChange w:id="10" w:author="孙靖" w:date="2020-06-04T18:06:00Z">
                <w:pPr>
                  <w:spacing w:beforeLines="50" w:line="480" w:lineRule="exact"/>
                </w:pPr>
              </w:pPrChange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  </w:t>
            </w:r>
          </w:p>
        </w:tc>
      </w:tr>
      <w:tr w:rsidR="00EB350B">
        <w:trPr>
          <w:trHeight w:val="567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0B" w:rsidRDefault="00100E09" w:rsidP="00100E09"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cs="宋体" w:hint="eastAsia"/>
                <w:b/>
                <w:bCs/>
                <w:spacing w:val="80"/>
                <w:sz w:val="32"/>
                <w:szCs w:val="32"/>
              </w:rPr>
              <w:t>Email</w:t>
            </w:r>
            <w:r>
              <w:rPr>
                <w:rFonts w:cs="宋体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B350B" w:rsidRDefault="00100E09" w:rsidP="00100E09">
            <w:pPr>
              <w:spacing w:beforeLines="50" w:line="480" w:lineRule="exact"/>
              <w:rPr>
                <w:rFonts w:cs="宋体"/>
                <w:b/>
                <w:bCs/>
                <w:sz w:val="32"/>
                <w:szCs w:val="32"/>
              </w:rPr>
              <w:pPrChange w:id="11" w:author="孙靖" w:date="2020-06-04T18:06:00Z">
                <w:pPr>
                  <w:spacing w:beforeLines="50" w:line="480" w:lineRule="exact"/>
                </w:pPr>
              </w:pPrChange>
            </w:pPr>
            <w:r>
              <w:rPr>
                <w:rFonts w:cs="宋体" w:hint="eastAsia"/>
                <w:b/>
                <w:bCs/>
                <w:sz w:val="32"/>
                <w:szCs w:val="32"/>
              </w:rPr>
              <w:t xml:space="preserve">    </w:t>
            </w:r>
          </w:p>
        </w:tc>
      </w:tr>
    </w:tbl>
    <w:p w:rsidR="00EB350B" w:rsidRDefault="00EB350B">
      <w:pPr>
        <w:spacing w:line="560" w:lineRule="exact"/>
        <w:ind w:firstLineChars="192" w:firstLine="576"/>
        <w:rPr>
          <w:rFonts w:eastAsia="黑体"/>
          <w:sz w:val="30"/>
          <w:szCs w:val="30"/>
        </w:rPr>
      </w:pPr>
    </w:p>
    <w:p w:rsidR="00EB350B" w:rsidRDefault="00EB350B">
      <w:pPr>
        <w:spacing w:line="560" w:lineRule="exact"/>
        <w:ind w:firstLineChars="192" w:firstLine="576"/>
        <w:rPr>
          <w:rFonts w:eastAsia="黑体"/>
          <w:sz w:val="30"/>
          <w:szCs w:val="30"/>
        </w:rPr>
      </w:pPr>
    </w:p>
    <w:p w:rsidR="00EB350B" w:rsidRDefault="00EB350B">
      <w:pPr>
        <w:spacing w:line="560" w:lineRule="exact"/>
        <w:ind w:firstLineChars="192" w:firstLine="576"/>
        <w:rPr>
          <w:rFonts w:eastAsia="黑体"/>
          <w:sz w:val="30"/>
          <w:szCs w:val="30"/>
        </w:rPr>
      </w:pPr>
    </w:p>
    <w:p w:rsidR="00EB350B" w:rsidRDefault="00100E09">
      <w:pPr>
        <w:spacing w:line="560" w:lineRule="exact"/>
        <w:jc w:val="center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广东</w:t>
      </w:r>
      <w:r>
        <w:rPr>
          <w:rFonts w:cs="宋体" w:hint="eastAsia"/>
          <w:b/>
          <w:sz w:val="32"/>
          <w:szCs w:val="32"/>
        </w:rPr>
        <w:t>省</w:t>
      </w:r>
      <w:r>
        <w:rPr>
          <w:rFonts w:cs="宋体" w:hint="eastAsia"/>
          <w:b/>
          <w:sz w:val="32"/>
          <w:szCs w:val="32"/>
        </w:rPr>
        <w:t>工业</w:t>
      </w:r>
      <w:r>
        <w:rPr>
          <w:rFonts w:cs="宋体" w:hint="eastAsia"/>
          <w:b/>
          <w:sz w:val="32"/>
          <w:szCs w:val="32"/>
        </w:rPr>
        <w:t>和信息化</w:t>
      </w:r>
      <w:r>
        <w:rPr>
          <w:rFonts w:cs="宋体" w:hint="eastAsia"/>
          <w:b/>
          <w:sz w:val="32"/>
          <w:szCs w:val="32"/>
        </w:rPr>
        <w:t>厅</w:t>
      </w:r>
    </w:p>
    <w:p w:rsidR="00EB350B" w:rsidRDefault="00100E09">
      <w:pPr>
        <w:spacing w:line="560" w:lineRule="exact"/>
        <w:jc w:val="center"/>
        <w:rPr>
          <w:rFonts w:eastAsia="方正黑体_GBK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二</w:t>
      </w:r>
      <w:r>
        <w:rPr>
          <w:rFonts w:cs="宋体" w:hint="eastAsia"/>
          <w:b/>
          <w:sz w:val="32"/>
          <w:szCs w:val="32"/>
        </w:rPr>
        <w:t>〇</w:t>
      </w:r>
      <w:r>
        <w:rPr>
          <w:rFonts w:cs="宋体" w:hint="eastAsia"/>
          <w:b/>
          <w:sz w:val="32"/>
          <w:szCs w:val="32"/>
        </w:rPr>
        <w:t>二</w:t>
      </w:r>
      <w:r>
        <w:rPr>
          <w:rFonts w:cs="宋体" w:hint="eastAsia"/>
          <w:b/>
          <w:sz w:val="32"/>
          <w:szCs w:val="32"/>
        </w:rPr>
        <w:t>〇</w:t>
      </w:r>
      <w:r>
        <w:rPr>
          <w:rFonts w:cs="宋体" w:hint="eastAsia"/>
          <w:b/>
          <w:sz w:val="32"/>
          <w:szCs w:val="32"/>
        </w:rPr>
        <w:t>年</w:t>
      </w:r>
    </w:p>
    <w:p w:rsidR="00EB350B" w:rsidRDefault="00EB350B">
      <w:pPr>
        <w:spacing w:line="460" w:lineRule="exact"/>
        <w:ind w:firstLineChars="200" w:firstLine="560"/>
        <w:rPr>
          <w:rFonts w:eastAsia="仿宋"/>
          <w:sz w:val="28"/>
          <w:szCs w:val="28"/>
        </w:rPr>
        <w:sectPr w:rsidR="00EB350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40" w:right="1797" w:bottom="1440" w:left="1797" w:header="851" w:footer="1701" w:gutter="0"/>
          <w:pgNumType w:start="1"/>
          <w:cols w:space="720"/>
          <w:docGrid w:type="lines" w:linePitch="312"/>
        </w:sectPr>
      </w:pPr>
    </w:p>
    <w:p w:rsidR="00EB350B" w:rsidRDefault="00100E09">
      <w:pPr>
        <w:spacing w:line="560" w:lineRule="exact"/>
        <w:jc w:val="lef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lastRenderedPageBreak/>
        <w:t>1.</w:t>
      </w:r>
      <w:r>
        <w:rPr>
          <w:rFonts w:eastAsia="黑体" w:cs="黑体" w:hint="eastAsia"/>
          <w:sz w:val="32"/>
          <w:szCs w:val="32"/>
        </w:rPr>
        <w:t>基本信息</w:t>
      </w:r>
    </w:p>
    <w:p w:rsidR="00EB350B" w:rsidRDefault="00100E09"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</w:pPr>
      <w:r>
        <w:rPr>
          <w:rFonts w:cs="宋体" w:hint="eastAsia"/>
          <w:b/>
          <w:bCs/>
          <w:sz w:val="24"/>
        </w:rPr>
        <w:t>1.1</w:t>
      </w:r>
      <w:r>
        <w:rPr>
          <w:rFonts w:cs="宋体" w:hint="eastAsia"/>
          <w:b/>
          <w:bCs/>
          <w:sz w:val="24"/>
        </w:rPr>
        <w:t>创新中心</w:t>
      </w:r>
      <w:del w:id="12" w:author="孙靖" w:date="2020-06-04T18:06:00Z">
        <w:r w:rsidDel="00100E09">
          <w:rPr>
            <w:rFonts w:cs="宋体" w:hint="eastAsia"/>
            <w:b/>
            <w:bCs/>
            <w:sz w:val="24"/>
          </w:rPr>
          <w:delText>创</w:delText>
        </w:r>
        <w:r w:rsidDel="00100E09">
          <w:rPr>
            <w:rFonts w:cs="宋体" w:hint="eastAsia"/>
            <w:b/>
            <w:bCs/>
            <w:sz w:val="24"/>
          </w:rPr>
          <w:delText>建</w:delText>
        </w:r>
      </w:del>
      <w:r>
        <w:rPr>
          <w:rFonts w:cs="宋体" w:hint="eastAsia"/>
          <w:b/>
          <w:bCs/>
          <w:sz w:val="24"/>
        </w:rPr>
        <w:t>基本信息表</w:t>
      </w:r>
    </w:p>
    <w:tbl>
      <w:tblPr>
        <w:tblW w:w="86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613"/>
        <w:gridCol w:w="403"/>
        <w:gridCol w:w="425"/>
        <w:gridCol w:w="851"/>
        <w:gridCol w:w="720"/>
        <w:gridCol w:w="706"/>
        <w:gridCol w:w="720"/>
        <w:gridCol w:w="494"/>
        <w:gridCol w:w="436"/>
        <w:gridCol w:w="705"/>
        <w:gridCol w:w="1580"/>
      </w:tblGrid>
      <w:tr w:rsidR="00EB350B">
        <w:trPr>
          <w:trHeight w:val="795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创新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中心名称</w:t>
            </w:r>
          </w:p>
        </w:tc>
        <w:tc>
          <w:tcPr>
            <w:tcW w:w="4319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所属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领域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340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成员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单位数</w:t>
            </w:r>
          </w:p>
        </w:tc>
        <w:tc>
          <w:tcPr>
            <w:tcW w:w="82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wordWrap w:val="0"/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企业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wordWrap w:val="0"/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EB350B" w:rsidRDefault="00100E09">
            <w:pPr>
              <w:wordWrap w:val="0"/>
              <w:adjustRightInd w:val="0"/>
              <w:snapToGrid w:val="0"/>
              <w:spacing w:line="280" w:lineRule="exact"/>
              <w:ind w:left="81" w:right="21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高校</w:t>
            </w:r>
          </w:p>
        </w:tc>
        <w:tc>
          <w:tcPr>
            <w:tcW w:w="706" w:type="dxa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EB350B" w:rsidRDefault="00EB350B">
            <w:pPr>
              <w:wordWrap w:val="0"/>
              <w:adjustRightInd w:val="0"/>
              <w:snapToGrid w:val="0"/>
              <w:spacing w:line="280" w:lineRule="exact"/>
              <w:ind w:left="81" w:right="210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ind w:left="81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科研院所</w:t>
            </w:r>
          </w:p>
        </w:tc>
        <w:tc>
          <w:tcPr>
            <w:tcW w:w="494" w:type="dxa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ind w:left="81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前期组建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总投入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righ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万元</w:t>
            </w: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成员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单位名称</w:t>
            </w: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牵头单位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参与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单位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7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b/>
                <w:bCs/>
                <w:snapToGrid w:val="0"/>
                <w:kern w:val="0"/>
                <w:sz w:val="11"/>
                <w:szCs w:val="11"/>
              </w:rPr>
              <w:t>...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19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中心通讯地址</w:t>
            </w:r>
          </w:p>
        </w:tc>
        <w:tc>
          <w:tcPr>
            <w:tcW w:w="3105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邮编</w:t>
            </w: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righ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传真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1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中心牵头单位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负责人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姓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5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及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1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中心研发团队负责人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姓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中心日常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工作联系人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姓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130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及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841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预期成果类型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□专利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□技术标准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□新产品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□新工艺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□新装置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□新系统　□其他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：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  </w:t>
            </w:r>
          </w:p>
        </w:tc>
      </w:tr>
      <w:tr w:rsidR="00EB350B">
        <w:trPr>
          <w:trHeight w:val="611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预期知识产权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获得国外发明专利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项，国内发明专利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项，其他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项。</w:t>
            </w:r>
          </w:p>
        </w:tc>
      </w:tr>
      <w:tr w:rsidR="00EB350B">
        <w:trPr>
          <w:trHeight w:val="605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预期技术标准制定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□国际标准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□国家标准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□行业标准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□联盟标准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□企业标准</w:t>
            </w:r>
          </w:p>
        </w:tc>
      </w:tr>
      <w:tr w:rsidR="00EB350B">
        <w:trPr>
          <w:trHeight w:val="352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</w:rPr>
              <w:t>参加人数</w:t>
            </w:r>
          </w:p>
        </w:tc>
        <w:tc>
          <w:tcPr>
            <w:tcW w:w="1679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EB350B" w:rsidRDefault="00100E09">
            <w:pPr>
              <w:wordWrap w:val="0"/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position w:val="6"/>
                <w:szCs w:val="21"/>
              </w:rPr>
              <w:t>人。</w:t>
            </w:r>
          </w:p>
          <w:p w:rsidR="00EB350B" w:rsidRDefault="00100E09">
            <w:pPr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</w:rPr>
              <w:t>其中：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高级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人，中级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人，初级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人，其他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</w:t>
            </w:r>
          </w:p>
        </w:tc>
      </w:tr>
      <w:tr w:rsidR="00EB350B">
        <w:trPr>
          <w:trHeight w:val="291"/>
          <w:jc w:val="center"/>
        </w:trPr>
        <w:tc>
          <w:tcPr>
            <w:tcW w:w="1613" w:type="dxa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</w:p>
        </w:tc>
        <w:tc>
          <w:tcPr>
            <w:tcW w:w="1679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博士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人，硕士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人，学士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人，其他</w:t>
            </w:r>
            <w:r>
              <w:rPr>
                <w:rFonts w:cs="宋体" w:hint="eastAsia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人</w:t>
            </w:r>
          </w:p>
        </w:tc>
      </w:tr>
      <w:tr w:rsidR="00EB350B">
        <w:trPr>
          <w:trHeight w:val="2930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  <w:r>
              <w:rPr>
                <w:rFonts w:cs="宋体" w:hint="eastAsia"/>
                <w:position w:val="6"/>
                <w:szCs w:val="21"/>
              </w:rPr>
              <w:t>主要</w:t>
            </w:r>
            <w:r>
              <w:rPr>
                <w:rFonts w:cs="宋体" w:hint="eastAsia"/>
                <w:position w:val="6"/>
                <w:szCs w:val="21"/>
              </w:rPr>
              <w:t>研发</w:t>
            </w:r>
            <w:r>
              <w:rPr>
                <w:rFonts w:cs="宋体" w:hint="eastAsia"/>
                <w:position w:val="6"/>
                <w:szCs w:val="21"/>
              </w:rPr>
              <w:t>内容</w:t>
            </w:r>
            <w:r>
              <w:rPr>
                <w:rFonts w:cs="宋体" w:hint="eastAsia"/>
                <w:position w:val="6"/>
                <w:szCs w:val="21"/>
              </w:rPr>
              <w:t>(200</w:t>
            </w:r>
            <w:r>
              <w:rPr>
                <w:rFonts w:cs="宋体" w:hint="eastAsia"/>
                <w:position w:val="6"/>
                <w:szCs w:val="21"/>
              </w:rPr>
              <w:t>字以内</w:t>
            </w:r>
            <w:r>
              <w:rPr>
                <w:rFonts w:cs="宋体" w:hint="eastAsia"/>
                <w:position w:val="6"/>
                <w:szCs w:val="21"/>
              </w:rPr>
              <w:t>)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</w:tbl>
    <w:p w:rsidR="00EB350B" w:rsidRDefault="00EB350B"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  <w:sectPr w:rsidR="00EB350B">
          <w:footerReference w:type="default" r:id="rId11"/>
          <w:footerReference w:type="first" r:id="rId12"/>
          <w:pgSz w:w="11906" w:h="16838"/>
          <w:pgMar w:top="1440" w:right="1797" w:bottom="1440" w:left="1797" w:header="851" w:footer="1701" w:gutter="0"/>
          <w:cols w:space="720"/>
          <w:docGrid w:type="lines" w:linePitch="312"/>
        </w:sectPr>
      </w:pPr>
    </w:p>
    <w:p w:rsidR="00EB350B" w:rsidRDefault="00100E09"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</w:pPr>
      <w:r>
        <w:rPr>
          <w:rFonts w:cs="宋体" w:hint="eastAsia"/>
          <w:b/>
          <w:bCs/>
          <w:sz w:val="24"/>
        </w:rPr>
        <w:lastRenderedPageBreak/>
        <w:t>1.2</w:t>
      </w:r>
      <w:r>
        <w:rPr>
          <w:rFonts w:cs="宋体" w:hint="eastAsia"/>
          <w:b/>
          <w:bCs/>
          <w:sz w:val="24"/>
        </w:rPr>
        <w:t>成员</w:t>
      </w:r>
      <w:r>
        <w:rPr>
          <w:rFonts w:cs="宋体" w:hint="eastAsia"/>
          <w:b/>
          <w:bCs/>
          <w:sz w:val="24"/>
        </w:rPr>
        <w:t>单位</w:t>
      </w:r>
      <w:r>
        <w:rPr>
          <w:rFonts w:cs="宋体" w:hint="eastAsia"/>
          <w:b/>
          <w:bCs/>
          <w:sz w:val="24"/>
        </w:rPr>
        <w:t>基本</w:t>
      </w:r>
      <w:r>
        <w:rPr>
          <w:rFonts w:cs="宋体" w:hint="eastAsia"/>
          <w:b/>
          <w:bCs/>
          <w:sz w:val="24"/>
        </w:rPr>
        <w:t>信息表（每个单位填写一张表</w:t>
      </w:r>
      <w:ins w:id="13" w:author="樊丽雅" w:date="2020-06-03T15:03:00Z">
        <w:r>
          <w:rPr>
            <w:rFonts w:cs="宋体" w:hint="eastAsia"/>
            <w:b/>
            <w:bCs/>
            <w:sz w:val="24"/>
          </w:rPr>
          <w:t>，并需成员单位盖章</w:t>
        </w:r>
      </w:ins>
      <w:r>
        <w:rPr>
          <w:rFonts w:cs="宋体" w:hint="eastAsia"/>
          <w:b/>
          <w:bCs/>
          <w:sz w:val="24"/>
        </w:rPr>
        <w:t>）</w:t>
      </w:r>
    </w:p>
    <w:tbl>
      <w:tblPr>
        <w:tblW w:w="90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494"/>
        <w:gridCol w:w="851"/>
        <w:gridCol w:w="357"/>
        <w:gridCol w:w="678"/>
        <w:gridCol w:w="270"/>
        <w:gridCol w:w="1095"/>
        <w:gridCol w:w="10"/>
        <w:gridCol w:w="886"/>
        <w:gridCol w:w="1240"/>
        <w:gridCol w:w="254"/>
        <w:gridCol w:w="700"/>
        <w:gridCol w:w="88"/>
        <w:gridCol w:w="1084"/>
      </w:tblGrid>
      <w:tr w:rsidR="00EB350B">
        <w:trPr>
          <w:trHeight w:val="559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单位名称</w:t>
            </w:r>
          </w:p>
        </w:tc>
        <w:tc>
          <w:tcPr>
            <w:tcW w:w="7513" w:type="dxa"/>
            <w:gridSpan w:val="1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559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地址</w:t>
            </w:r>
          </w:p>
        </w:tc>
        <w:tc>
          <w:tcPr>
            <w:tcW w:w="4147" w:type="dxa"/>
            <w:gridSpan w:val="7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49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邮编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530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法人代表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国籍</w:t>
            </w: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电话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530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联系人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职务</w:t>
            </w:r>
          </w:p>
        </w:tc>
        <w:tc>
          <w:tcPr>
            <w:tcW w:w="110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手机</w:t>
            </w:r>
          </w:p>
        </w:tc>
        <w:tc>
          <w:tcPr>
            <w:tcW w:w="149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Email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注册成立时间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注册地址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注册资金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righ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z w:val="21"/>
                <w:szCs w:val="21"/>
              </w:rPr>
              <w:t>万元</w:t>
            </w: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外资比例（</w:t>
            </w: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%</w:t>
            </w: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）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left="100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资产总额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jc w:val="righ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z w:val="21"/>
                <w:szCs w:val="21"/>
              </w:rPr>
              <w:t>万元</w:t>
            </w:r>
          </w:p>
        </w:tc>
        <w:tc>
          <w:tcPr>
            <w:tcW w:w="88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left="100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固定资产</w:t>
            </w:r>
          </w:p>
        </w:tc>
        <w:tc>
          <w:tcPr>
            <w:tcW w:w="3366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left="100"/>
              <w:jc w:val="right"/>
              <w:rPr>
                <w:rFonts w:ascii="Times New Roman" w:eastAsia="宋体" w:hAnsi="Times New Roman" w:cs="宋体"/>
                <w:snapToGrid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z w:val="21"/>
                <w:szCs w:val="21"/>
              </w:rPr>
              <w:t>万元</w:t>
            </w:r>
          </w:p>
        </w:tc>
      </w:tr>
      <w:tr w:rsidR="00EB350B">
        <w:trPr>
          <w:trHeight w:val="601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经济类型</w:t>
            </w:r>
          </w:p>
        </w:tc>
        <w:tc>
          <w:tcPr>
            <w:tcW w:w="7513" w:type="dxa"/>
            <w:gridSpan w:val="1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国有独资企业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国有控股企业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□其</w:t>
            </w:r>
            <w:r>
              <w:rPr>
                <w:color w:val="000000"/>
                <w:szCs w:val="21"/>
              </w:rPr>
              <w:t>他企业）</w:t>
            </w:r>
          </w:p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非国有控股企业（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 w:rsidR="00EB350B" w:rsidRDefault="00100E09"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□民营企业</w:t>
            </w:r>
            <w:r>
              <w:rPr>
                <w:rFonts w:hint="eastAsia"/>
                <w:color w:val="000000"/>
                <w:szCs w:val="21"/>
              </w:rPr>
              <w:t xml:space="preserve">    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 w:rsidR="00EB350B" w:rsidRDefault="00100E09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color w:val="000000"/>
                <w:spacing w:val="0"/>
                <w:kern w:val="2"/>
                <w:sz w:val="21"/>
                <w:szCs w:val="21"/>
              </w:rPr>
              <w:t>□其它（请说明：</w:t>
            </w:r>
            <w:r>
              <w:rPr>
                <w:rFonts w:ascii="Times New Roman" w:eastAsia="宋体" w:hAnsi="Times New Roman" w:hint="eastAsia"/>
                <w:color w:val="000000"/>
                <w:spacing w:val="0"/>
                <w:kern w:val="2"/>
                <w:sz w:val="21"/>
                <w:szCs w:val="21"/>
              </w:rPr>
              <w:t xml:space="preserve">                                        </w:t>
            </w:r>
            <w:r>
              <w:rPr>
                <w:rFonts w:ascii="Times New Roman" w:eastAsia="宋体" w:hAnsi="Times New Roman" w:hint="eastAsia"/>
                <w:color w:val="000000"/>
                <w:spacing w:val="0"/>
                <w:kern w:val="2"/>
                <w:sz w:val="21"/>
                <w:szCs w:val="21"/>
              </w:rPr>
              <w:t>）</w:t>
            </w:r>
          </w:p>
        </w:tc>
      </w:tr>
      <w:tr w:rsidR="00EB350B">
        <w:trPr>
          <w:trHeight w:val="646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职工总数</w:t>
            </w:r>
          </w:p>
        </w:tc>
        <w:tc>
          <w:tcPr>
            <w:tcW w:w="3251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中级以</w:t>
            </w:r>
            <w:r>
              <w:rPr>
                <w:color w:val="000000"/>
                <w:szCs w:val="21"/>
              </w:rPr>
              <w:t>上</w:t>
            </w:r>
            <w:r>
              <w:rPr>
                <w:rFonts w:hint="eastAsia"/>
                <w:color w:val="000000"/>
                <w:szCs w:val="21"/>
              </w:rPr>
              <w:t>职称</w:t>
            </w:r>
            <w:r>
              <w:rPr>
                <w:color w:val="000000"/>
                <w:szCs w:val="21"/>
              </w:rPr>
              <w:t>人</w:t>
            </w:r>
            <w:r>
              <w:rPr>
                <w:rFonts w:hint="eastAsia"/>
                <w:color w:val="000000"/>
                <w:szCs w:val="21"/>
              </w:rPr>
              <w:t>员</w:t>
            </w:r>
            <w:r>
              <w:rPr>
                <w:color w:val="000000"/>
                <w:szCs w:val="21"/>
              </w:rPr>
              <w:t>数</w:t>
            </w:r>
          </w:p>
        </w:tc>
        <w:tc>
          <w:tcPr>
            <w:tcW w:w="2126" w:type="dxa"/>
            <w:gridSpan w:val="4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16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研发人员数</w:t>
            </w:r>
          </w:p>
        </w:tc>
        <w:tc>
          <w:tcPr>
            <w:tcW w:w="3251" w:type="dxa"/>
            <w:gridSpan w:val="5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1"/>
              <w:shd w:val="clear" w:color="auto" w:fill="auto"/>
              <w:adjustRightInd w:val="0"/>
              <w:snapToGrid w:val="0"/>
              <w:spacing w:line="280" w:lineRule="exact"/>
              <w:ind w:right="180"/>
              <w:jc w:val="both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3"/>
              <w:shd w:val="clear" w:color="auto" w:fill="auto"/>
              <w:adjustRightInd w:val="0"/>
              <w:snapToGrid w:val="0"/>
              <w:spacing w:line="280" w:lineRule="exact"/>
              <w:ind w:right="200"/>
              <w:jc w:val="center"/>
              <w:rPr>
                <w:rFonts w:ascii="Times New Roman" w:eastAsia="宋体" w:hAnsi="Times New Roman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napToGrid w:val="0"/>
                <w:spacing w:val="0"/>
                <w:sz w:val="21"/>
                <w:szCs w:val="21"/>
              </w:rPr>
              <w:t>髙级以上职称人员数</w:t>
            </w:r>
          </w:p>
        </w:tc>
        <w:tc>
          <w:tcPr>
            <w:tcW w:w="2126" w:type="dxa"/>
            <w:gridSpan w:val="4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24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近三年销售收入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(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万元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)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17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9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8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9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172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24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近三年</w:t>
            </w:r>
            <w:r>
              <w:rPr>
                <w:rFonts w:hint="eastAsia"/>
                <w:color w:val="000000"/>
                <w:szCs w:val="21"/>
              </w:rPr>
              <w:t>R&amp;D</w:t>
            </w:r>
            <w:r>
              <w:rPr>
                <w:rFonts w:hint="eastAsia"/>
                <w:color w:val="000000"/>
                <w:szCs w:val="21"/>
              </w:rPr>
              <w:t>投入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(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万元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)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7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96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8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201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9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172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65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研发机构认定情况</w:t>
            </w:r>
          </w:p>
        </w:tc>
        <w:tc>
          <w:tcPr>
            <w:tcW w:w="6662" w:type="dxa"/>
            <w:gridSpan w:val="11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□省级以上企业技术中心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□省级以上工程研究中心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□省级以上工程技术研究中心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□省级以上重点实验室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□高新技术企业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软件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企业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□其它（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 xml:space="preserve">              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）</w:t>
            </w:r>
          </w:p>
        </w:tc>
      </w:tr>
      <w:tr w:rsidR="00EB350B">
        <w:trPr>
          <w:trHeight w:val="665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主营业务</w:t>
            </w:r>
          </w:p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（主要行业或领域）</w:t>
            </w:r>
          </w:p>
        </w:tc>
        <w:tc>
          <w:tcPr>
            <w:tcW w:w="6662" w:type="dxa"/>
            <w:gridSpan w:val="11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 w:rsidR="00EB350B">
        <w:trPr>
          <w:trHeight w:val="665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cs="宋体" w:hint="eastAsia"/>
                <w:snapToGrid w:val="0"/>
                <w:kern w:val="0"/>
                <w:szCs w:val="21"/>
              </w:rPr>
              <w:t>主导</w:t>
            </w:r>
            <w:r>
              <w:rPr>
                <w:rFonts w:cs="宋体" w:hint="eastAsia"/>
                <w:snapToGrid w:val="0"/>
                <w:kern w:val="0"/>
                <w:szCs w:val="21"/>
              </w:rPr>
              <w:t>产品或服务</w:t>
            </w:r>
          </w:p>
        </w:tc>
        <w:tc>
          <w:tcPr>
            <w:tcW w:w="6662" w:type="dxa"/>
            <w:gridSpan w:val="11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 w:rsidR="00EB350B" w:rsidRDefault="00EB350B"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</w:tbl>
    <w:p w:rsidR="00EB350B" w:rsidRDefault="00EB350B">
      <w:pPr>
        <w:adjustRightInd w:val="0"/>
        <w:snapToGrid w:val="0"/>
        <w:spacing w:line="560" w:lineRule="exact"/>
        <w:sectPr w:rsidR="00EB350B">
          <w:pgSz w:w="11906" w:h="16838"/>
          <w:pgMar w:top="1440" w:right="1797" w:bottom="1440" w:left="1797" w:header="851" w:footer="1701" w:gutter="0"/>
          <w:cols w:space="720"/>
          <w:docGrid w:type="lines" w:linePitch="312"/>
        </w:sectPr>
      </w:pPr>
    </w:p>
    <w:p w:rsidR="00EB350B" w:rsidRDefault="00100E09">
      <w:pPr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2.</w:t>
      </w:r>
      <w:r>
        <w:rPr>
          <w:rFonts w:eastAsia="黑体" w:cs="黑体" w:hint="eastAsia"/>
          <w:sz w:val="28"/>
          <w:szCs w:val="28"/>
        </w:rPr>
        <w:t>创新中心</w:t>
      </w:r>
      <w:r>
        <w:rPr>
          <w:rFonts w:eastAsia="黑体" w:cs="黑体" w:hint="eastAsia"/>
          <w:sz w:val="28"/>
          <w:szCs w:val="28"/>
        </w:rPr>
        <w:t>创建</w:t>
      </w:r>
      <w:r>
        <w:rPr>
          <w:rFonts w:eastAsia="黑体" w:cs="黑体" w:hint="eastAsia"/>
          <w:sz w:val="28"/>
          <w:szCs w:val="28"/>
        </w:rPr>
        <w:t>的必要性</w:t>
      </w:r>
    </w:p>
    <w:p w:rsidR="00EB350B" w:rsidRDefault="00100E09">
      <w:pPr>
        <w:spacing w:line="560" w:lineRule="exact"/>
        <w:ind w:firstLineChars="300" w:firstLine="840"/>
        <w:rPr>
          <w:rFonts w:eastAsia="楷体_GB2312" w:cs="楷体_GB2312"/>
          <w:sz w:val="28"/>
          <w:szCs w:val="28"/>
        </w:rPr>
      </w:pPr>
      <w:r>
        <w:rPr>
          <w:rFonts w:eastAsia="楷体_GB2312" w:cs="楷体_GB2312" w:hint="eastAsia"/>
          <w:sz w:val="28"/>
          <w:szCs w:val="28"/>
        </w:rPr>
        <w:t>（</w:t>
      </w:r>
      <w:r>
        <w:rPr>
          <w:rFonts w:eastAsia="楷体_GB2312" w:cs="楷体_GB2312" w:hint="eastAsia"/>
          <w:sz w:val="28"/>
          <w:szCs w:val="28"/>
        </w:rPr>
        <w:t>如</w:t>
      </w:r>
      <w:r>
        <w:rPr>
          <w:rFonts w:eastAsia="楷体_GB2312" w:cs="楷体_GB2312" w:hint="eastAsia"/>
          <w:sz w:val="28"/>
          <w:szCs w:val="28"/>
        </w:rPr>
        <w:t>重大应用需求</w:t>
      </w:r>
      <w:r>
        <w:rPr>
          <w:rFonts w:eastAsia="楷体_GB2312" w:cs="楷体_GB2312" w:hint="eastAsia"/>
          <w:sz w:val="28"/>
          <w:szCs w:val="28"/>
        </w:rPr>
        <w:t>等的分析</w:t>
      </w:r>
      <w:r>
        <w:rPr>
          <w:rFonts w:eastAsia="楷体_GB2312" w:cs="楷体_GB2312" w:hint="eastAsia"/>
          <w:sz w:val="28"/>
          <w:szCs w:val="28"/>
        </w:rPr>
        <w:t>）</w:t>
      </w:r>
    </w:p>
    <w:p w:rsidR="00EB350B" w:rsidRDefault="00100E09">
      <w:pPr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3.</w:t>
      </w:r>
      <w:r>
        <w:rPr>
          <w:rFonts w:eastAsia="黑体" w:cs="黑体" w:hint="eastAsia"/>
          <w:sz w:val="28"/>
          <w:szCs w:val="28"/>
        </w:rPr>
        <w:t>创新中心中长期目标</w:t>
      </w:r>
      <w:r>
        <w:rPr>
          <w:rFonts w:eastAsia="黑体" w:cs="黑体" w:hint="eastAsia"/>
          <w:sz w:val="28"/>
          <w:szCs w:val="28"/>
        </w:rPr>
        <w:t>及</w:t>
      </w:r>
      <w:r>
        <w:rPr>
          <w:rFonts w:eastAsia="黑体" w:cs="黑体" w:hint="eastAsia"/>
          <w:sz w:val="28"/>
          <w:szCs w:val="28"/>
        </w:rPr>
        <w:t>任务</w:t>
      </w:r>
    </w:p>
    <w:p w:rsidR="00EB350B" w:rsidRDefault="00100E09">
      <w:pPr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4.</w:t>
      </w:r>
      <w:r>
        <w:rPr>
          <w:rFonts w:eastAsia="黑体" w:cs="黑体" w:hint="eastAsia"/>
          <w:sz w:val="28"/>
          <w:szCs w:val="28"/>
        </w:rPr>
        <w:t>创新</w:t>
      </w:r>
      <w:r>
        <w:rPr>
          <w:rFonts w:eastAsia="黑体" w:cs="黑体" w:hint="eastAsia"/>
          <w:sz w:val="28"/>
          <w:szCs w:val="28"/>
        </w:rPr>
        <w:t>中心技术成果解决</w:t>
      </w:r>
      <w:r>
        <w:rPr>
          <w:rFonts w:eastAsia="黑体" w:cs="黑体" w:hint="eastAsia"/>
          <w:sz w:val="28"/>
          <w:szCs w:val="28"/>
        </w:rPr>
        <w:t>方案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4.1 </w:t>
      </w:r>
      <w:r>
        <w:rPr>
          <w:rFonts w:cs="宋体" w:hint="eastAsia"/>
          <w:sz w:val="28"/>
          <w:szCs w:val="28"/>
        </w:rPr>
        <w:t>技术路线及其先进性和可行性分析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4.2 </w:t>
      </w:r>
      <w:r>
        <w:rPr>
          <w:rFonts w:cs="宋体" w:hint="eastAsia"/>
          <w:sz w:val="28"/>
          <w:szCs w:val="28"/>
        </w:rPr>
        <w:t>知识产权和技术标准分析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4.3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预期成果的市场</w:t>
      </w:r>
      <w:r>
        <w:rPr>
          <w:rFonts w:cs="宋体" w:hint="eastAsia"/>
          <w:sz w:val="28"/>
          <w:szCs w:val="28"/>
        </w:rPr>
        <w:t>情况</w:t>
      </w:r>
      <w:r>
        <w:rPr>
          <w:rFonts w:cs="宋体" w:hint="eastAsia"/>
          <w:sz w:val="28"/>
          <w:szCs w:val="28"/>
        </w:rPr>
        <w:t>或技术成果</w:t>
      </w:r>
      <w:r>
        <w:rPr>
          <w:rFonts w:cs="宋体" w:hint="eastAsia"/>
          <w:sz w:val="28"/>
          <w:szCs w:val="28"/>
        </w:rPr>
        <w:t>商业化应用</w:t>
      </w:r>
      <w:r>
        <w:rPr>
          <w:rFonts w:cs="宋体" w:hint="eastAsia"/>
          <w:sz w:val="28"/>
          <w:szCs w:val="28"/>
        </w:rPr>
        <w:t>分析</w:t>
      </w:r>
    </w:p>
    <w:p w:rsidR="00EB350B" w:rsidRDefault="00100E09">
      <w:pPr>
        <w:spacing w:line="560" w:lineRule="exact"/>
        <w:ind w:firstLineChars="400" w:firstLine="11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4.3.1 </w:t>
      </w:r>
      <w:r>
        <w:rPr>
          <w:rFonts w:cs="宋体" w:hint="eastAsia"/>
          <w:sz w:val="28"/>
          <w:szCs w:val="28"/>
        </w:rPr>
        <w:t>研究成果的主要应用领域和国内市场分析</w:t>
      </w:r>
    </w:p>
    <w:p w:rsidR="00EB350B" w:rsidRDefault="00100E09">
      <w:pPr>
        <w:spacing w:line="560" w:lineRule="exact"/>
        <w:ind w:firstLineChars="400" w:firstLine="11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4.3.2 </w:t>
      </w:r>
      <w:r>
        <w:rPr>
          <w:rFonts w:cs="宋体" w:hint="eastAsia"/>
          <w:sz w:val="28"/>
          <w:szCs w:val="28"/>
        </w:rPr>
        <w:t>预期成果的主要用户</w:t>
      </w:r>
    </w:p>
    <w:p w:rsidR="00EB350B" w:rsidRDefault="00100E09">
      <w:pPr>
        <w:spacing w:line="560" w:lineRule="exact"/>
        <w:ind w:firstLineChars="400" w:firstLine="11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4.3.3 </w:t>
      </w:r>
      <w:r>
        <w:rPr>
          <w:rFonts w:cs="宋体" w:hint="eastAsia"/>
          <w:sz w:val="28"/>
          <w:szCs w:val="28"/>
        </w:rPr>
        <w:t>产业化和市场前景、经济效益分析</w:t>
      </w:r>
    </w:p>
    <w:p w:rsidR="00EB350B" w:rsidRDefault="00100E09">
      <w:pPr>
        <w:spacing w:line="560" w:lineRule="exact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5.</w:t>
      </w:r>
      <w:r>
        <w:rPr>
          <w:rFonts w:eastAsia="黑体" w:cs="黑体" w:hint="eastAsia"/>
          <w:sz w:val="28"/>
          <w:szCs w:val="28"/>
        </w:rPr>
        <w:t>基础条件和优势</w:t>
      </w:r>
    </w:p>
    <w:p w:rsidR="00EB350B" w:rsidRDefault="00100E09">
      <w:pPr>
        <w:spacing w:line="560" w:lineRule="exact"/>
        <w:ind w:firstLineChars="300" w:firstLine="84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5.1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现有基础条件</w:t>
      </w:r>
    </w:p>
    <w:p w:rsidR="00EB350B" w:rsidRDefault="00100E09">
      <w:pPr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楷体_GB2312" w:cs="楷体_GB2312" w:hint="eastAsia"/>
          <w:sz w:val="28"/>
          <w:szCs w:val="28"/>
        </w:rPr>
        <w:t xml:space="preserve">      </w:t>
      </w:r>
      <w:r>
        <w:rPr>
          <w:rFonts w:eastAsia="楷体_GB2312" w:cs="楷体_GB2312" w:hint="eastAsia"/>
          <w:sz w:val="28"/>
          <w:szCs w:val="28"/>
        </w:rPr>
        <w:t>（牵头单位及</w:t>
      </w:r>
      <w:r>
        <w:rPr>
          <w:rFonts w:eastAsia="楷体_GB2312" w:cs="楷体_GB2312" w:hint="eastAsia"/>
          <w:sz w:val="28"/>
          <w:szCs w:val="28"/>
        </w:rPr>
        <w:t>参与</w:t>
      </w:r>
      <w:r>
        <w:rPr>
          <w:rFonts w:eastAsia="楷体_GB2312" w:cs="楷体_GB2312" w:hint="eastAsia"/>
          <w:sz w:val="28"/>
          <w:szCs w:val="28"/>
        </w:rPr>
        <w:t>单位</w:t>
      </w:r>
      <w:r>
        <w:rPr>
          <w:rFonts w:eastAsia="楷体_GB2312" w:cs="楷体_GB2312" w:hint="eastAsia"/>
          <w:sz w:val="28"/>
          <w:szCs w:val="28"/>
        </w:rPr>
        <w:t>的</w:t>
      </w:r>
      <w:r>
        <w:rPr>
          <w:rFonts w:eastAsia="楷体_GB2312" w:cs="楷体_GB2312" w:hint="eastAsia"/>
          <w:sz w:val="28"/>
          <w:szCs w:val="28"/>
        </w:rPr>
        <w:t>技术</w:t>
      </w:r>
      <w:r>
        <w:rPr>
          <w:rFonts w:eastAsia="楷体_GB2312" w:cs="楷体_GB2312" w:hint="eastAsia"/>
          <w:sz w:val="28"/>
          <w:szCs w:val="28"/>
        </w:rPr>
        <w:t>创新</w:t>
      </w:r>
      <w:r>
        <w:rPr>
          <w:rFonts w:eastAsia="楷体_GB2312" w:cs="楷体_GB2312" w:hint="eastAsia"/>
          <w:sz w:val="28"/>
          <w:szCs w:val="28"/>
        </w:rPr>
        <w:t>团队情况，</w:t>
      </w:r>
      <w:r>
        <w:rPr>
          <w:rFonts w:eastAsia="楷体_GB2312" w:cs="楷体_GB2312" w:hint="eastAsia"/>
          <w:sz w:val="28"/>
          <w:szCs w:val="28"/>
        </w:rPr>
        <w:t>已</w:t>
      </w:r>
      <w:r>
        <w:rPr>
          <w:rFonts w:eastAsia="楷体_GB2312" w:cs="楷体_GB2312" w:hint="eastAsia"/>
          <w:sz w:val="28"/>
          <w:szCs w:val="28"/>
        </w:rPr>
        <w:t>形成的产学研用</w:t>
      </w:r>
      <w:r>
        <w:rPr>
          <w:rFonts w:eastAsia="楷体_GB2312" w:cs="楷体_GB2312" w:hint="eastAsia"/>
          <w:sz w:val="28"/>
          <w:szCs w:val="28"/>
        </w:rPr>
        <w:t>产业技术联盟</w:t>
      </w:r>
      <w:r>
        <w:rPr>
          <w:rFonts w:eastAsia="楷体_GB2312" w:cs="楷体_GB2312" w:hint="eastAsia"/>
          <w:sz w:val="28"/>
          <w:szCs w:val="28"/>
        </w:rPr>
        <w:t>融合情况；可用于联合研发、生产的软硬件条件，完成预期目标的技术、人才、机制、设施设备</w:t>
      </w:r>
      <w:r>
        <w:rPr>
          <w:rFonts w:eastAsia="楷体_GB2312" w:cs="楷体_GB2312" w:hint="eastAsia"/>
          <w:sz w:val="28"/>
          <w:szCs w:val="28"/>
        </w:rPr>
        <w:t>情况</w:t>
      </w:r>
      <w:r>
        <w:rPr>
          <w:rFonts w:eastAsia="楷体_GB2312" w:cs="楷体_GB2312" w:hint="eastAsia"/>
          <w:sz w:val="28"/>
          <w:szCs w:val="28"/>
        </w:rPr>
        <w:t>等。）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eastAsia="方正黑体_GBK" w:hint="eastAsia"/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5.2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近三年（</w:t>
      </w:r>
      <w:r>
        <w:rPr>
          <w:rFonts w:cs="宋体" w:hint="eastAsia"/>
          <w:sz w:val="28"/>
          <w:szCs w:val="28"/>
        </w:rPr>
        <w:t>201</w:t>
      </w:r>
      <w:r>
        <w:rPr>
          <w:rFonts w:cs="宋体" w:hint="eastAsia"/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-</w:t>
      </w:r>
      <w:r>
        <w:rPr>
          <w:rFonts w:cs="宋体" w:hint="eastAsia"/>
          <w:sz w:val="28"/>
          <w:szCs w:val="28"/>
        </w:rPr>
        <w:t>201</w:t>
      </w:r>
      <w:r>
        <w:rPr>
          <w:rFonts w:cs="宋体" w:hint="eastAsia"/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年</w:t>
      </w:r>
      <w:r>
        <w:rPr>
          <w:rFonts w:cs="宋体" w:hint="eastAsia"/>
          <w:sz w:val="28"/>
          <w:szCs w:val="28"/>
        </w:rPr>
        <w:t>）</w:t>
      </w:r>
      <w:r>
        <w:rPr>
          <w:rFonts w:cs="宋体" w:hint="eastAsia"/>
          <w:sz w:val="28"/>
          <w:szCs w:val="28"/>
        </w:rPr>
        <w:t>经营状况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   </w:t>
      </w:r>
      <w:r>
        <w:rPr>
          <w:rFonts w:cs="宋体" w:hint="eastAsia"/>
          <w:sz w:val="28"/>
          <w:szCs w:val="28"/>
        </w:rPr>
        <w:t>5.2.1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牵头单位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   </w:t>
      </w:r>
      <w:r>
        <w:rPr>
          <w:rFonts w:cs="宋体" w:hint="eastAsia"/>
          <w:sz w:val="28"/>
          <w:szCs w:val="28"/>
        </w:rPr>
        <w:t>5.2.2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参与</w:t>
      </w:r>
      <w:r>
        <w:rPr>
          <w:rFonts w:cs="宋体" w:hint="eastAsia"/>
          <w:sz w:val="28"/>
          <w:szCs w:val="28"/>
        </w:rPr>
        <w:t>单位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5.3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主要研究和管理人员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（</w:t>
      </w:r>
      <w:r>
        <w:rPr>
          <w:rFonts w:eastAsia="楷体_GB2312" w:cs="楷体_GB2312" w:hint="eastAsia"/>
          <w:sz w:val="28"/>
          <w:szCs w:val="28"/>
        </w:rPr>
        <w:t>牵头单位及</w:t>
      </w:r>
      <w:r>
        <w:rPr>
          <w:rFonts w:eastAsia="楷体_GB2312" w:cs="楷体_GB2312" w:hint="eastAsia"/>
          <w:sz w:val="28"/>
          <w:szCs w:val="28"/>
        </w:rPr>
        <w:t>参与</w:t>
      </w:r>
      <w:r>
        <w:rPr>
          <w:rFonts w:eastAsia="楷体_GB2312" w:cs="楷体_GB2312" w:hint="eastAsia"/>
          <w:sz w:val="28"/>
          <w:szCs w:val="28"/>
        </w:rPr>
        <w:t>单位</w:t>
      </w:r>
      <w:r>
        <w:rPr>
          <w:rFonts w:eastAsia="楷体_GB2312" w:cs="楷体_GB2312" w:hint="eastAsia"/>
          <w:sz w:val="28"/>
          <w:szCs w:val="28"/>
        </w:rPr>
        <w:t>的主要研究人员和管理人员情况，如项目负责人、团队负责人及成员等</w:t>
      </w:r>
      <w:r>
        <w:rPr>
          <w:rFonts w:cs="宋体" w:hint="eastAsia"/>
          <w:sz w:val="28"/>
          <w:szCs w:val="28"/>
        </w:rPr>
        <w:t>）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5.4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创新中心负责人及主要骨干人员情况</w:t>
      </w:r>
    </w:p>
    <w:p w:rsidR="00EB350B" w:rsidRDefault="00100E09">
      <w:pPr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华文楷体" w:hint="eastAsia"/>
          <w:sz w:val="28"/>
          <w:szCs w:val="28"/>
        </w:rPr>
        <w:t xml:space="preserve">      </w:t>
      </w:r>
      <w:r>
        <w:rPr>
          <w:rFonts w:eastAsia="楷体_GB2312" w:cs="楷体_GB2312" w:hint="eastAsia"/>
          <w:sz w:val="28"/>
          <w:szCs w:val="28"/>
        </w:rPr>
        <w:t>（骨干的资历、业绩和成果</w:t>
      </w:r>
      <w:r>
        <w:rPr>
          <w:rFonts w:eastAsia="楷体_GB2312" w:cs="楷体_GB2312" w:hint="eastAsia"/>
          <w:sz w:val="28"/>
          <w:szCs w:val="28"/>
        </w:rPr>
        <w:t>;</w:t>
      </w:r>
      <w:r>
        <w:rPr>
          <w:rFonts w:eastAsia="楷体_GB2312" w:cs="楷体_GB2312" w:hint="eastAsia"/>
          <w:sz w:val="28"/>
          <w:szCs w:val="28"/>
        </w:rPr>
        <w:t>项目组长和主要技术骨干的资历，从事过的主要研究任务及所负责任和作用，主要研究成果、发明专利和获奖情况，特别是与本中心相关的研究成果情况）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6.</w:t>
      </w:r>
      <w:r>
        <w:rPr>
          <w:rFonts w:eastAsia="黑体" w:cs="黑体" w:hint="eastAsia"/>
          <w:sz w:val="28"/>
          <w:szCs w:val="28"/>
        </w:rPr>
        <w:t>创新中心组织方式及管理机制</w:t>
      </w:r>
    </w:p>
    <w:p w:rsidR="00EB350B" w:rsidRDefault="00100E09">
      <w:pPr>
        <w:spacing w:line="560" w:lineRule="exact"/>
        <w:rPr>
          <w:rFonts w:cs="宋体"/>
          <w:sz w:val="28"/>
          <w:szCs w:val="28"/>
        </w:rPr>
      </w:pPr>
      <w:r>
        <w:rPr>
          <w:rFonts w:eastAsia="方正黑体_GBK" w:hint="eastAsia"/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6.1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组织框架和分工</w:t>
      </w:r>
    </w:p>
    <w:p w:rsidR="00EB350B" w:rsidRDefault="00100E09">
      <w:pPr>
        <w:spacing w:line="56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6.2</w:t>
      </w:r>
      <w:r>
        <w:rPr>
          <w:rFonts w:cs="宋体" w:hint="eastAsia"/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管理机制</w:t>
      </w:r>
    </w:p>
    <w:p w:rsidR="00EB350B" w:rsidRDefault="00100E09">
      <w:pPr>
        <w:adjustRightInd w:val="0"/>
        <w:snapToGrid w:val="0"/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楷体" w:hint="eastAsia"/>
          <w:sz w:val="28"/>
          <w:szCs w:val="28"/>
        </w:rPr>
        <w:t xml:space="preserve">   </w:t>
      </w:r>
      <w:r>
        <w:rPr>
          <w:rFonts w:eastAsia="楷体_GB2312" w:cs="楷体_GB2312" w:hint="eastAsia"/>
          <w:sz w:val="28"/>
          <w:szCs w:val="28"/>
        </w:rPr>
        <w:t xml:space="preserve">  </w:t>
      </w:r>
      <w:r>
        <w:rPr>
          <w:rFonts w:eastAsia="楷体_GB2312" w:cs="楷体_GB2312" w:hint="eastAsia"/>
          <w:sz w:val="28"/>
          <w:szCs w:val="28"/>
        </w:rPr>
        <w:t>（包括项目管理机制、资金管理机制、技术研发人员分工机制以及收益分配机制</w:t>
      </w:r>
      <w:r>
        <w:rPr>
          <w:rFonts w:eastAsia="楷体_GB2312" w:cs="楷体_GB2312" w:hint="eastAsia"/>
          <w:sz w:val="28"/>
          <w:szCs w:val="28"/>
        </w:rPr>
        <w:t>等</w:t>
      </w:r>
      <w:r>
        <w:rPr>
          <w:rFonts w:eastAsia="楷体_GB2312" w:cs="楷体_GB2312" w:hint="eastAsia"/>
          <w:sz w:val="28"/>
          <w:szCs w:val="28"/>
        </w:rPr>
        <w:t>）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7.</w:t>
      </w:r>
      <w:r>
        <w:rPr>
          <w:rFonts w:eastAsia="黑体" w:cs="黑体" w:hint="eastAsia"/>
          <w:sz w:val="28"/>
          <w:szCs w:val="28"/>
        </w:rPr>
        <w:t>创新中心研发投入方案</w:t>
      </w:r>
    </w:p>
    <w:p w:rsidR="00EB350B" w:rsidRDefault="00100E09">
      <w:pPr>
        <w:adjustRightInd w:val="0"/>
        <w:snapToGrid w:val="0"/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eastAsia="楷体" w:hint="eastAsia"/>
          <w:sz w:val="28"/>
          <w:szCs w:val="28"/>
        </w:rPr>
        <w:t xml:space="preserve">     </w:t>
      </w:r>
      <w:r>
        <w:rPr>
          <w:rFonts w:eastAsia="楷体_GB2312" w:cs="楷体_GB2312" w:hint="eastAsia"/>
          <w:sz w:val="28"/>
          <w:szCs w:val="28"/>
        </w:rPr>
        <w:t>（</w:t>
      </w:r>
      <w:r>
        <w:rPr>
          <w:rFonts w:eastAsia="楷体_GB2312" w:cs="楷体_GB2312" w:hint="eastAsia"/>
          <w:sz w:val="28"/>
          <w:szCs w:val="28"/>
        </w:rPr>
        <w:t>包括</w:t>
      </w:r>
      <w:r>
        <w:rPr>
          <w:rFonts w:eastAsia="楷体_GB2312" w:cs="楷体_GB2312" w:hint="eastAsia"/>
          <w:sz w:val="28"/>
          <w:szCs w:val="28"/>
        </w:rPr>
        <w:t>各</w:t>
      </w:r>
      <w:r>
        <w:rPr>
          <w:rFonts w:eastAsia="楷体_GB2312" w:cs="楷体_GB2312" w:hint="eastAsia"/>
          <w:sz w:val="28"/>
          <w:szCs w:val="28"/>
        </w:rPr>
        <w:t>成员</w:t>
      </w:r>
      <w:r>
        <w:rPr>
          <w:rFonts w:eastAsia="楷体_GB2312" w:cs="楷体_GB2312" w:hint="eastAsia"/>
          <w:sz w:val="28"/>
          <w:szCs w:val="28"/>
        </w:rPr>
        <w:t>单位投入资金、人员、设备等情况）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8.</w:t>
      </w:r>
      <w:r>
        <w:rPr>
          <w:rFonts w:eastAsia="黑体" w:cs="黑体" w:hint="eastAsia"/>
          <w:sz w:val="28"/>
          <w:szCs w:val="28"/>
        </w:rPr>
        <w:t>市场、技术、投融资等方面的风险分析及其对策</w:t>
      </w:r>
    </w:p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9.</w:t>
      </w:r>
      <w:r>
        <w:rPr>
          <w:rFonts w:eastAsia="黑体" w:cs="黑体" w:hint="eastAsia"/>
          <w:sz w:val="28"/>
          <w:szCs w:val="28"/>
        </w:rPr>
        <w:t>有关科研项目课题研究情况</w:t>
      </w:r>
    </w:p>
    <w:p w:rsidR="00EB350B" w:rsidRDefault="00100E09">
      <w:pPr>
        <w:adjustRightInd w:val="0"/>
        <w:snapToGrid w:val="0"/>
        <w:spacing w:line="560" w:lineRule="exact"/>
        <w:ind w:firstLineChars="300" w:firstLine="840"/>
        <w:rPr>
          <w:rFonts w:eastAsia="黑体" w:cs="黑体"/>
          <w:sz w:val="28"/>
          <w:szCs w:val="28"/>
        </w:rPr>
      </w:pPr>
      <w:r>
        <w:rPr>
          <w:rFonts w:eastAsia="楷体_GB2312" w:cs="楷体_GB2312" w:hint="eastAsia"/>
          <w:sz w:val="28"/>
          <w:szCs w:val="28"/>
        </w:rPr>
        <w:t>（附表</w:t>
      </w:r>
      <w:r>
        <w:rPr>
          <w:rFonts w:eastAsia="楷体_GB2312" w:cs="楷体_GB2312" w:hint="eastAsia"/>
          <w:sz w:val="28"/>
          <w:szCs w:val="28"/>
        </w:rPr>
        <w:t>1</w:t>
      </w:r>
      <w:r>
        <w:rPr>
          <w:rFonts w:eastAsia="楷体_GB2312" w:cs="楷体_GB2312" w:hint="eastAsia"/>
          <w:sz w:val="28"/>
          <w:szCs w:val="28"/>
        </w:rPr>
        <w:t>、附表</w:t>
      </w:r>
      <w:r>
        <w:rPr>
          <w:rFonts w:eastAsia="楷体_GB2312" w:cs="楷体_GB2312" w:hint="eastAsia"/>
          <w:sz w:val="28"/>
          <w:szCs w:val="28"/>
        </w:rPr>
        <w:t>2</w:t>
      </w:r>
      <w:r>
        <w:rPr>
          <w:rFonts w:eastAsia="楷体_GB2312" w:cs="楷体_GB2312" w:hint="eastAsia"/>
          <w:sz w:val="28"/>
          <w:szCs w:val="28"/>
        </w:rPr>
        <w:t>）</w:t>
      </w:r>
    </w:p>
    <w:bookmarkEnd w:id="0"/>
    <w:p w:rsidR="00EB350B" w:rsidRDefault="00100E09">
      <w:pPr>
        <w:adjustRightInd w:val="0"/>
        <w:snapToGrid w:val="0"/>
        <w:spacing w:line="560" w:lineRule="exact"/>
        <w:ind w:firstLineChars="200" w:firstLine="560"/>
        <w:rPr>
          <w:rFonts w:eastAsia="黑体" w:cs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10.</w:t>
      </w:r>
      <w:r>
        <w:rPr>
          <w:rFonts w:eastAsia="黑体" w:cs="黑体" w:hint="eastAsia"/>
          <w:sz w:val="28"/>
          <w:szCs w:val="28"/>
        </w:rPr>
        <w:t>有关附件</w:t>
      </w:r>
    </w:p>
    <w:p w:rsidR="00EB350B" w:rsidRDefault="00100E09">
      <w:pPr>
        <w:adjustRightInd w:val="0"/>
        <w:snapToGrid w:val="0"/>
        <w:spacing w:line="560" w:lineRule="exact"/>
        <w:ind w:firstLineChars="300" w:firstLine="840"/>
        <w:rPr>
          <w:rFonts w:eastAsia="黑体" w:cs="黑体"/>
          <w:sz w:val="28"/>
          <w:szCs w:val="28"/>
        </w:rPr>
        <w:sectPr w:rsidR="00EB350B">
          <w:pgSz w:w="11906" w:h="16838"/>
          <w:pgMar w:top="1440" w:right="1797" w:bottom="1440" w:left="1797" w:header="851" w:footer="1701" w:gutter="0"/>
          <w:cols w:space="720"/>
          <w:docGrid w:type="lines" w:linePitch="312"/>
        </w:sectPr>
      </w:pPr>
      <w:r>
        <w:rPr>
          <w:rFonts w:eastAsia="楷体_GB2312" w:cs="楷体_GB2312" w:hint="eastAsia"/>
          <w:sz w:val="28"/>
          <w:szCs w:val="28"/>
        </w:rPr>
        <w:t>（如成员单位之间的合作协议、各项规章制度、</w:t>
      </w:r>
      <w:r>
        <w:rPr>
          <w:rFonts w:eastAsia="楷体_GB2312" w:cs="楷体_GB2312" w:hint="eastAsia"/>
          <w:sz w:val="28"/>
          <w:szCs w:val="28"/>
        </w:rPr>
        <w:t>创新中心组建的章程、各单位相关资质证书复印件</w:t>
      </w:r>
      <w:r>
        <w:rPr>
          <w:rFonts w:eastAsia="楷体_GB2312" w:cs="楷体_GB2312" w:hint="eastAsia"/>
          <w:sz w:val="28"/>
          <w:szCs w:val="28"/>
        </w:rPr>
        <w:t>等）</w:t>
      </w:r>
    </w:p>
    <w:p w:rsidR="00EB350B" w:rsidRDefault="00100E09">
      <w:pPr>
        <w:adjustRightInd w:val="0"/>
        <w:snapToGrid w:val="0"/>
        <w:spacing w:before="120" w:line="5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附表</w:t>
      </w:r>
      <w:r>
        <w:rPr>
          <w:rFonts w:ascii="黑体" w:eastAsia="黑体" w:hAnsi="黑体" w:cs="黑体" w:hint="eastAsia"/>
          <w:sz w:val="30"/>
          <w:szCs w:val="30"/>
        </w:rPr>
        <w:t>1</w:t>
      </w:r>
    </w:p>
    <w:p w:rsidR="00EB350B" w:rsidRDefault="00100E09">
      <w:pPr>
        <w:adjustRightInd w:val="0"/>
        <w:snapToGrid w:val="0"/>
        <w:spacing w:before="120"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各成员单位承担市级以上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财政资金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项目及课题情况</w:t>
      </w:r>
    </w:p>
    <w:tbl>
      <w:tblPr>
        <w:tblW w:w="14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206"/>
        <w:gridCol w:w="3705"/>
        <w:gridCol w:w="2268"/>
        <w:gridCol w:w="1134"/>
        <w:gridCol w:w="1134"/>
        <w:gridCol w:w="2727"/>
      </w:tblGrid>
      <w:tr w:rsidR="00EB350B">
        <w:trPr>
          <w:cantSplit/>
          <w:trHeight w:val="589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单位名称</w:t>
            </w: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承担项目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课题名称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课题经费数</w:t>
            </w:r>
          </w:p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（万元）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开始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结束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课题来源</w:t>
            </w:r>
          </w:p>
        </w:tc>
      </w:tr>
      <w:tr w:rsidR="00EB350B">
        <w:trPr>
          <w:cantSplit/>
          <w:trHeight w:val="441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>......</w:t>
            </w: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</w:tbl>
    <w:p w:rsidR="00EB350B" w:rsidRDefault="00EB350B">
      <w:pPr>
        <w:adjustRightInd w:val="0"/>
        <w:snapToGrid w:val="0"/>
        <w:spacing w:before="120" w:line="560" w:lineRule="exact"/>
        <w:rPr>
          <w:rFonts w:cs="宋体"/>
          <w:b/>
          <w:bCs/>
          <w:sz w:val="28"/>
          <w:szCs w:val="28"/>
        </w:rPr>
      </w:pPr>
    </w:p>
    <w:p w:rsidR="00EB350B" w:rsidRDefault="00100E09">
      <w:pPr>
        <w:adjustRightInd w:val="0"/>
        <w:snapToGrid w:val="0"/>
        <w:spacing w:before="120" w:line="5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附表</w:t>
      </w:r>
      <w:r>
        <w:rPr>
          <w:rFonts w:ascii="黑体" w:eastAsia="黑体" w:hAnsi="黑体" w:cs="黑体" w:hint="eastAsia"/>
          <w:sz w:val="30"/>
          <w:szCs w:val="30"/>
        </w:rPr>
        <w:t>2</w:t>
      </w:r>
    </w:p>
    <w:p w:rsidR="00EB350B" w:rsidRDefault="00100E09">
      <w:pPr>
        <w:adjustRightInd w:val="0"/>
        <w:snapToGrid w:val="0"/>
        <w:spacing w:before="120"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科研院所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/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高校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团队负责人及主要骨干人员承担省部级以上项目及课题情况</w:t>
      </w:r>
    </w:p>
    <w:tbl>
      <w:tblPr>
        <w:tblW w:w="14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122"/>
        <w:gridCol w:w="2954"/>
        <w:gridCol w:w="4113"/>
        <w:gridCol w:w="1984"/>
        <w:gridCol w:w="984"/>
        <w:gridCol w:w="1001"/>
        <w:gridCol w:w="2016"/>
      </w:tblGrid>
      <w:tr w:rsidR="00EB350B">
        <w:trPr>
          <w:cantSplit/>
          <w:trHeight w:val="589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高校科研院所名称</w:t>
            </w: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承担项目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课题名称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课题经费数</w:t>
            </w:r>
          </w:p>
          <w:p w:rsidR="00EB350B" w:rsidRDefault="00100E09">
            <w:pPr>
              <w:pStyle w:val="a3"/>
              <w:spacing w:line="280" w:lineRule="exact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（万元）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开始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结束</w:t>
            </w:r>
          </w:p>
          <w:p w:rsidR="00EB350B" w:rsidRDefault="00100E09">
            <w:pPr>
              <w:pStyle w:val="a3"/>
              <w:ind w:leftChars="-50" w:left="-105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项目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szCs w:val="21"/>
              </w:rPr>
              <w:t>课题来源</w:t>
            </w:r>
          </w:p>
        </w:tc>
      </w:tr>
      <w:tr w:rsidR="00EB350B">
        <w:trPr>
          <w:cantSplit/>
          <w:trHeight w:val="441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B350B">
        <w:trPr>
          <w:cantSplit/>
          <w:trHeight w:val="441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EB350B" w:rsidRDefault="00100E09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>...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 w:rsidR="00EB350B" w:rsidRDefault="00EB350B">
            <w:pPr>
              <w:pStyle w:val="a3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</w:tbl>
    <w:p w:rsidR="00EB350B" w:rsidRDefault="00EB350B">
      <w:pPr>
        <w:spacing w:line="400" w:lineRule="exact"/>
        <w:rPr>
          <w:rFonts w:eastAsia="仿宋"/>
          <w:sz w:val="24"/>
        </w:rPr>
      </w:pPr>
    </w:p>
    <w:p w:rsidR="00EB350B" w:rsidRDefault="00EB350B">
      <w:pPr>
        <w:sectPr w:rsidR="00EB350B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EB350B" w:rsidRDefault="00EB350B"/>
    <w:sectPr w:rsidR="00EB350B" w:rsidSect="00EB3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50B" w:rsidRDefault="00EB350B" w:rsidP="00EB350B">
      <w:r>
        <w:separator/>
      </w:r>
    </w:p>
  </w:endnote>
  <w:endnote w:type="continuationSeparator" w:id="0">
    <w:p w:rsidR="00EB350B" w:rsidRDefault="00EB350B" w:rsidP="00EB3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楷体_GB2312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4"/>
      <w:framePr w:wrap="around" w:vAnchor="text" w:hAnchor="margin" w:xAlign="center" w:y="2"/>
      <w:rPr>
        <w:rStyle w:val="a6"/>
      </w:rPr>
    </w:pPr>
    <w:r>
      <w:fldChar w:fldCharType="begin"/>
    </w:r>
    <w:r w:rsidR="00100E09">
      <w:rPr>
        <w:rStyle w:val="a6"/>
      </w:rPr>
      <w:instrText xml:space="preserve">PAGE  </w:instrText>
    </w:r>
    <w:r>
      <w:fldChar w:fldCharType="end"/>
    </w:r>
  </w:p>
  <w:p w:rsidR="00EB350B" w:rsidRDefault="00EB35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4"/>
      <w:jc w:val="center"/>
      <w:rPr>
        <w:sz w:val="28"/>
        <w:szCs w:val="2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100E09">
    <w:pPr>
      <w:pStyle w:val="a4"/>
      <w:jc w:val="center"/>
      <w:rPr>
        <w:sz w:val="24"/>
      </w:rPr>
    </w:pPr>
    <w:r>
      <w:rPr>
        <w:rFonts w:hint="eastAsia"/>
        <w:sz w:val="24"/>
      </w:rPr>
      <w:t>—</w:t>
    </w:r>
    <w:r w:rsidR="00EB350B">
      <w:rPr>
        <w:sz w:val="24"/>
      </w:rPr>
      <w:fldChar w:fldCharType="begin"/>
    </w:r>
    <w:r>
      <w:rPr>
        <w:sz w:val="24"/>
      </w:rPr>
      <w:instrText>PAGE   \* MERGEFORMAT</w:instrText>
    </w:r>
    <w:r w:rsidR="00EB350B">
      <w:rPr>
        <w:sz w:val="24"/>
      </w:rPr>
      <w:fldChar w:fldCharType="separate"/>
    </w:r>
    <w:r>
      <w:t>1</w:t>
    </w:r>
    <w:r w:rsidR="00EB350B">
      <w:rPr>
        <w:sz w:val="24"/>
      </w:rPr>
      <w:fldChar w:fldCharType="end"/>
    </w:r>
    <w:r>
      <w:rPr>
        <w:rFonts w:hint="eastAsia"/>
        <w:sz w:val="24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50B" w:rsidRDefault="00EB350B" w:rsidP="00EB350B">
      <w:r>
        <w:separator/>
      </w:r>
    </w:p>
  </w:footnote>
  <w:footnote w:type="continuationSeparator" w:id="0">
    <w:p w:rsidR="00EB350B" w:rsidRDefault="00EB350B" w:rsidP="00EB3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0B" w:rsidRDefault="00EB350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proofState w:spelling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172B18"/>
    <w:rsid w:val="00100E09"/>
    <w:rsid w:val="00EB350B"/>
    <w:rsid w:val="26F1447E"/>
    <w:rsid w:val="2E172B18"/>
    <w:rsid w:val="354C3011"/>
    <w:rsid w:val="35DC2D02"/>
    <w:rsid w:val="5D23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35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EB350B"/>
    <w:rPr>
      <w:rFonts w:ascii="宋体" w:hAnsi="Courier New"/>
      <w:szCs w:val="20"/>
    </w:rPr>
  </w:style>
  <w:style w:type="paragraph" w:styleId="a4">
    <w:name w:val="footer"/>
    <w:basedOn w:val="a"/>
    <w:qFormat/>
    <w:rsid w:val="00EB3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EB3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qFormat/>
    <w:rsid w:val="00EB350B"/>
    <w:pPr>
      <w:tabs>
        <w:tab w:val="left" w:pos="420"/>
      </w:tabs>
      <w:spacing w:beforeLines="100"/>
      <w:ind w:left="800" w:hangingChars="200" w:hanging="200"/>
    </w:pPr>
    <w:rPr>
      <w:rFonts w:ascii="Tahoma" w:hAnsi="Tahoma"/>
      <w:sz w:val="32"/>
      <w:szCs w:val="20"/>
    </w:rPr>
  </w:style>
  <w:style w:type="character" w:styleId="a6">
    <w:name w:val="page number"/>
    <w:basedOn w:val="a0"/>
    <w:qFormat/>
    <w:rsid w:val="00EB350B"/>
  </w:style>
  <w:style w:type="paragraph" w:customStyle="1" w:styleId="3">
    <w:name w:val="正文文本 (3)"/>
    <w:basedOn w:val="a"/>
    <w:qFormat/>
    <w:rsid w:val="00EB350B"/>
    <w:pPr>
      <w:shd w:val="clear" w:color="auto" w:fill="FFFFFF"/>
      <w:spacing w:line="0" w:lineRule="atLeast"/>
      <w:jc w:val="left"/>
    </w:pPr>
    <w:rPr>
      <w:rFonts w:ascii="MingLiU" w:eastAsia="MingLiU" w:hAnsi="MingLiU"/>
      <w:spacing w:val="12"/>
      <w:kern w:val="0"/>
      <w:sz w:val="19"/>
      <w:szCs w:val="19"/>
    </w:rPr>
  </w:style>
  <w:style w:type="paragraph" w:customStyle="1" w:styleId="1">
    <w:name w:val="正文文本1"/>
    <w:basedOn w:val="a"/>
    <w:qFormat/>
    <w:rsid w:val="00EB350B"/>
    <w:pPr>
      <w:shd w:val="clear" w:color="auto" w:fill="FFFFFF"/>
      <w:spacing w:line="0" w:lineRule="atLeast"/>
      <w:jc w:val="left"/>
    </w:pPr>
    <w:rPr>
      <w:rFonts w:ascii="MingLiU" w:eastAsia="MingLiU" w:hAnsi="MingLiU"/>
      <w:spacing w:val="13"/>
      <w:kern w:val="0"/>
      <w:sz w:val="14"/>
      <w:szCs w:val="14"/>
    </w:rPr>
  </w:style>
  <w:style w:type="paragraph" w:styleId="a7">
    <w:name w:val="Balloon Text"/>
    <w:basedOn w:val="a"/>
    <w:link w:val="Char"/>
    <w:rsid w:val="00100E09"/>
    <w:rPr>
      <w:sz w:val="18"/>
      <w:szCs w:val="18"/>
    </w:rPr>
  </w:style>
  <w:style w:type="character" w:customStyle="1" w:styleId="Char">
    <w:name w:val="批注框文本 Char"/>
    <w:basedOn w:val="a0"/>
    <w:link w:val="a7"/>
    <w:rsid w:val="00100E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1471</Words>
  <Characters>744</Characters>
  <Application>Microsoft Office Word</Application>
  <DocSecurity>0</DocSecurity>
  <Lines>6</Lines>
  <Paragraphs>4</Paragraphs>
  <ScaleCrop>false</ScaleCrop>
  <Company>省商务厅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林倩</dc:creator>
  <cp:lastModifiedBy>孙靖</cp:lastModifiedBy>
  <cp:revision>2</cp:revision>
  <dcterms:created xsi:type="dcterms:W3CDTF">2020-05-31T17:02:00Z</dcterms:created>
  <dcterms:modified xsi:type="dcterms:W3CDTF">2020-06-04T10:06:00Z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